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7B6D" w:rsidRDefault="00627B6D"/>
    <w:p w:rsidR="00627B6D" w:rsidRDefault="00627B6D"/>
    <w:p w:rsidR="00AD76FB" w:rsidRDefault="00AD76FB"/>
    <w:p w:rsidR="00627B6D" w:rsidRPr="00B60E17" w:rsidRDefault="00627B6D">
      <w:pPr>
        <w:pStyle w:val="Pealkiri1"/>
      </w:pPr>
      <w:r>
        <w:t xml:space="preserve">LEPING </w:t>
      </w:r>
      <w:r w:rsidR="00B60E17">
        <w:t>nr</w:t>
      </w:r>
      <w:r w:rsidR="00CF6C04">
        <w:t xml:space="preserve"> 1-18/245</w:t>
      </w:r>
    </w:p>
    <w:p w:rsidR="00627B6D" w:rsidRDefault="00627B6D">
      <w:pPr>
        <w:pStyle w:val="Pealkiri1"/>
      </w:pPr>
      <w:r>
        <w:t>ürituse korraldamiseks riigimetsas</w:t>
      </w:r>
    </w:p>
    <w:p w:rsidR="00627B6D" w:rsidRDefault="00627B6D">
      <w:pPr>
        <w:jc w:val="center"/>
        <w:rPr>
          <w:b/>
          <w:bCs/>
          <w:sz w:val="28"/>
        </w:rPr>
      </w:pPr>
    </w:p>
    <w:p w:rsidR="00627B6D" w:rsidRDefault="00627B6D">
      <w:pPr>
        <w:rPr>
          <w:b/>
          <w:bCs/>
          <w:sz w:val="28"/>
        </w:rPr>
      </w:pPr>
    </w:p>
    <w:p w:rsidR="00B60E17" w:rsidRDefault="00B60E17" w:rsidP="00B60E17">
      <w:pPr>
        <w:rPr>
          <w:szCs w:val="18"/>
        </w:rPr>
      </w:pPr>
      <w:r>
        <w:rPr>
          <w:szCs w:val="18"/>
        </w:rPr>
        <w:tab/>
      </w:r>
      <w:r>
        <w:rPr>
          <w:szCs w:val="18"/>
        </w:rPr>
        <w:tab/>
      </w:r>
      <w:r>
        <w:rPr>
          <w:szCs w:val="18"/>
        </w:rPr>
        <w:tab/>
      </w:r>
      <w:r w:rsidR="00FC07F2">
        <w:rPr>
          <w:szCs w:val="18"/>
        </w:rPr>
        <w:tab/>
      </w:r>
      <w:r w:rsidR="00CF6C04">
        <w:rPr>
          <w:szCs w:val="18"/>
        </w:rPr>
        <w:tab/>
      </w:r>
      <w:r w:rsidR="00CF6C04">
        <w:rPr>
          <w:szCs w:val="18"/>
        </w:rPr>
        <w:tab/>
        <w:t>/kuupäev vastavalt hilisemale digitaalallkirjale/</w:t>
      </w:r>
    </w:p>
    <w:p w:rsidR="00B60E17" w:rsidRDefault="00B60E17" w:rsidP="00B60E17"/>
    <w:p w:rsidR="004F53A4" w:rsidRDefault="004F53A4" w:rsidP="004F53A4">
      <w:pPr>
        <w:jc w:val="both"/>
      </w:pPr>
    </w:p>
    <w:p w:rsidR="004F53A4" w:rsidRDefault="004F53A4" w:rsidP="00E81947">
      <w:pPr>
        <w:jc w:val="both"/>
      </w:pPr>
      <w:r>
        <w:t xml:space="preserve"> </w:t>
      </w:r>
      <w:r w:rsidR="007334C0">
        <w:rPr>
          <w:b/>
          <w:bCs/>
        </w:rPr>
        <w:t>Riigimetsa Majandamise Keskus</w:t>
      </w:r>
      <w:r w:rsidR="007334C0">
        <w:t>, keda esindab juhatuse</w:t>
      </w:r>
      <w:r w:rsidR="007334C0" w:rsidRPr="00486732">
        <w:t xml:space="preserve"> </w:t>
      </w:r>
      <w:r w:rsidR="00422913">
        <w:t>esimehe 29. aprill 2013 a käskkirja nr 1-5/94 „</w:t>
      </w:r>
      <w:r w:rsidR="007334C0">
        <w:t xml:space="preserve">RMK Loodushoiu osakonna töötajatele volituste andmine“ alusel RMK Loodushoiuosakonna Saarte piirkonna juhataja Aili Küttim, </w:t>
      </w:r>
      <w:r>
        <w:t xml:space="preserve">edaspidi </w:t>
      </w:r>
      <w:r>
        <w:rPr>
          <w:b/>
          <w:bCs/>
        </w:rPr>
        <w:t>RMK,</w:t>
      </w:r>
      <w:r>
        <w:t xml:space="preserve"> ühelt poolt,</w:t>
      </w:r>
    </w:p>
    <w:p w:rsidR="004F53A4" w:rsidRDefault="004F53A4" w:rsidP="00E81947">
      <w:pPr>
        <w:jc w:val="both"/>
      </w:pPr>
    </w:p>
    <w:p w:rsidR="004F53A4" w:rsidRDefault="007334C0" w:rsidP="00E81947">
      <w:pPr>
        <w:jc w:val="both"/>
      </w:pPr>
      <w:r>
        <w:t xml:space="preserve">ja </w:t>
      </w:r>
      <w:r w:rsidR="00422913">
        <w:t xml:space="preserve">MTÜ </w:t>
      </w:r>
      <w:r w:rsidR="00422913" w:rsidRPr="00422913">
        <w:t>Emmaste spordiklubi ERNST</w:t>
      </w:r>
      <w:r w:rsidR="004F53A4">
        <w:t>, k</w:t>
      </w:r>
      <w:r>
        <w:t xml:space="preserve">eda esindab </w:t>
      </w:r>
      <w:r w:rsidR="00422913">
        <w:t xml:space="preserve">Tõnis </w:t>
      </w:r>
      <w:proofErr w:type="spellStart"/>
      <w:r w:rsidR="00422913">
        <w:t>Saarnak</w:t>
      </w:r>
      <w:proofErr w:type="spellEnd"/>
      <w:r w:rsidR="00422913" w:rsidRPr="00422913">
        <w:t xml:space="preserve"> </w:t>
      </w:r>
      <w:r>
        <w:t>juhatuse liige</w:t>
      </w:r>
      <w:r w:rsidR="00422913">
        <w:t>,</w:t>
      </w:r>
      <w:r w:rsidR="004F53A4">
        <w:rPr>
          <w:i/>
        </w:rPr>
        <w:t xml:space="preserve"> </w:t>
      </w:r>
      <w:r w:rsidR="004F53A4">
        <w:t xml:space="preserve">edaspidi </w:t>
      </w:r>
      <w:r w:rsidR="004F53A4">
        <w:rPr>
          <w:b/>
          <w:bCs/>
        </w:rPr>
        <w:t>Ürituse korraldaja</w:t>
      </w:r>
      <w:r w:rsidR="004F53A4">
        <w:t>, teiselt poolt,</w:t>
      </w:r>
    </w:p>
    <w:p w:rsidR="00ED5F86" w:rsidRDefault="00ED5F86" w:rsidP="00E81947">
      <w:pPr>
        <w:jc w:val="both"/>
      </w:pPr>
    </w:p>
    <w:p w:rsidR="00B60E17" w:rsidRPr="005519C5" w:rsidRDefault="00B60E17" w:rsidP="00E81947">
      <w:pPr>
        <w:jc w:val="both"/>
      </w:pPr>
      <w:r>
        <w:rPr>
          <w:szCs w:val="18"/>
        </w:rPr>
        <w:t xml:space="preserve">sõlmisid käesoleva </w:t>
      </w:r>
      <w:r w:rsidR="00754082">
        <w:rPr>
          <w:szCs w:val="18"/>
        </w:rPr>
        <w:t>l</w:t>
      </w:r>
      <w:r>
        <w:rPr>
          <w:szCs w:val="18"/>
        </w:rPr>
        <w:t>epingu</w:t>
      </w:r>
      <w:r w:rsidR="00754082">
        <w:rPr>
          <w:szCs w:val="18"/>
        </w:rPr>
        <w:t xml:space="preserve">, </w:t>
      </w:r>
      <w:r>
        <w:rPr>
          <w:szCs w:val="18"/>
        </w:rPr>
        <w:t xml:space="preserve">edaspidi </w:t>
      </w:r>
      <w:r>
        <w:rPr>
          <w:b/>
          <w:bCs/>
          <w:szCs w:val="18"/>
        </w:rPr>
        <w:t>Leping</w:t>
      </w:r>
      <w:r w:rsidR="00754082">
        <w:rPr>
          <w:b/>
          <w:bCs/>
          <w:szCs w:val="18"/>
        </w:rPr>
        <w:t>,</w:t>
      </w:r>
      <w:r w:rsidR="00422913">
        <w:rPr>
          <w:szCs w:val="18"/>
        </w:rPr>
        <w:t xml:space="preserve"> alljärgnevas:</w:t>
      </w:r>
    </w:p>
    <w:p w:rsidR="00627B6D" w:rsidRDefault="00627B6D" w:rsidP="00E81947">
      <w:pPr>
        <w:jc w:val="both"/>
      </w:pPr>
    </w:p>
    <w:p w:rsidR="00627B6D" w:rsidRPr="008D19A7" w:rsidRDefault="00627B6D" w:rsidP="00E81947">
      <w:pPr>
        <w:jc w:val="both"/>
        <w:rPr>
          <w:b/>
          <w:bCs/>
        </w:rPr>
      </w:pPr>
      <w:r w:rsidRPr="008D19A7">
        <w:rPr>
          <w:b/>
          <w:bCs/>
        </w:rPr>
        <w:t>1. Lepingu objekt ja eesmärk</w:t>
      </w:r>
    </w:p>
    <w:p w:rsidR="004E37CF" w:rsidRDefault="00627B6D" w:rsidP="00E81947">
      <w:pPr>
        <w:pStyle w:val="Taandegakehatekst"/>
        <w:ind w:left="0"/>
        <w:jc w:val="both"/>
      </w:pPr>
      <w:r>
        <w:rPr>
          <w:b/>
          <w:bCs/>
        </w:rPr>
        <w:t xml:space="preserve">1.1. </w:t>
      </w:r>
      <w:r>
        <w:t>Käesoleva lepingu objektiks on RMK poolt</w:t>
      </w:r>
      <w:r w:rsidR="007334C0">
        <w:t xml:space="preserve"> antud loa alusel RMK Leemeti matkarada</w:t>
      </w:r>
      <w:r w:rsidR="00E40AF6">
        <w:t xml:space="preserve"> (kvartal </w:t>
      </w:r>
      <w:r w:rsidR="00E40AF6" w:rsidRPr="00E40AF6">
        <w:t>PU202, PU211, PU226</w:t>
      </w:r>
      <w:r w:rsidR="00E40AF6">
        <w:t>)</w:t>
      </w:r>
      <w:r w:rsidR="007334C0">
        <w:t>,</w:t>
      </w:r>
      <w:r w:rsidR="00E40AF6">
        <w:t xml:space="preserve"> RMK Leemeti metsamaja ja riigimaantee vahele jääv lagendik ( kvartal </w:t>
      </w:r>
      <w:r w:rsidR="00E40AF6" w:rsidRPr="00E40AF6">
        <w:t xml:space="preserve">PU210 </w:t>
      </w:r>
      <w:proofErr w:type="spellStart"/>
      <w:r w:rsidR="00E40AF6" w:rsidRPr="00E40AF6">
        <w:t>er</w:t>
      </w:r>
      <w:proofErr w:type="spellEnd"/>
      <w:r w:rsidR="00E40AF6" w:rsidRPr="00E40AF6">
        <w:t xml:space="preserve"> 22</w:t>
      </w:r>
      <w:r w:rsidR="00E40AF6">
        <w:t>)</w:t>
      </w:r>
      <w:r w:rsidR="007334C0">
        <w:t xml:space="preserve"> Emmaste vallas Hiiu maakonnas</w:t>
      </w:r>
      <w:r w:rsidR="00E63894" w:rsidRPr="00E63894">
        <w:t xml:space="preserve"> </w:t>
      </w:r>
      <w:r w:rsidR="00E63894">
        <w:t xml:space="preserve">katastriüksustel </w:t>
      </w:r>
      <w:r w:rsidR="00E63894" w:rsidRPr="00E63894">
        <w:t>17501:001:0027</w:t>
      </w:r>
      <w:r w:rsidR="00E63894">
        <w:t xml:space="preserve">, </w:t>
      </w:r>
      <w:r w:rsidR="00E63894" w:rsidRPr="00E63894">
        <w:t>17501:001:0026</w:t>
      </w:r>
      <w:r w:rsidR="007334C0">
        <w:t xml:space="preserve"> </w:t>
      </w:r>
      <w:r>
        <w:t xml:space="preserve">paikneva </w:t>
      </w:r>
      <w:r w:rsidR="004D1205">
        <w:t>riigimetsamaa</w:t>
      </w:r>
      <w:r w:rsidR="00B34E49">
        <w:t xml:space="preserve"> suurusega 5</w:t>
      </w:r>
      <w:r>
        <w:t xml:space="preserve"> ha ja seda ümbritsevate metsateede ning </w:t>
      </w:r>
      <w:r w:rsidR="00754082">
        <w:t>–</w:t>
      </w:r>
      <w:r>
        <w:t>sihtide</w:t>
      </w:r>
      <w:r w:rsidR="00754082">
        <w:t xml:space="preserve">, </w:t>
      </w:r>
      <w:r>
        <w:t xml:space="preserve">edaspidi </w:t>
      </w:r>
      <w:r w:rsidR="00754082" w:rsidRPr="00754082">
        <w:rPr>
          <w:b/>
        </w:rPr>
        <w:t>A</w:t>
      </w:r>
      <w:r w:rsidRPr="00754082">
        <w:rPr>
          <w:b/>
        </w:rPr>
        <w:t>la</w:t>
      </w:r>
      <w:r w:rsidR="00754082">
        <w:t>,</w:t>
      </w:r>
      <w:r w:rsidR="007334C0">
        <w:t xml:space="preserve"> kasutamine </w:t>
      </w:r>
      <w:r w:rsidR="00422913">
        <w:t>„</w:t>
      </w:r>
      <w:r w:rsidR="00422913" w:rsidRPr="00422913">
        <w:t>V Eesti saarte mängud</w:t>
      </w:r>
      <w:r w:rsidR="00422913">
        <w:t xml:space="preserve">e“ raames rattasõidu ja orienteerumise </w:t>
      </w:r>
      <w:r w:rsidR="00754082">
        <w:t xml:space="preserve">, edaspidi </w:t>
      </w:r>
      <w:r w:rsidR="00754082" w:rsidRPr="00754082">
        <w:rPr>
          <w:b/>
        </w:rPr>
        <w:t>Ü</w:t>
      </w:r>
      <w:r w:rsidRPr="00754082">
        <w:rPr>
          <w:b/>
        </w:rPr>
        <w:t>rituse</w:t>
      </w:r>
      <w:r w:rsidR="00754082">
        <w:t>,</w:t>
      </w:r>
      <w:r>
        <w:t xml:space="preserve"> läbiviimiseks.</w:t>
      </w:r>
    </w:p>
    <w:p w:rsidR="00627B6D" w:rsidRDefault="00422913" w:rsidP="00E81947">
      <w:pPr>
        <w:pStyle w:val="Taandegakehatekst"/>
        <w:ind w:left="0"/>
        <w:jc w:val="both"/>
      </w:pPr>
      <w:r>
        <w:t xml:space="preserve"> Kasutatava ala</w:t>
      </w:r>
      <w:r w:rsidR="00627B6D">
        <w:t xml:space="preserve"> asukoht on tähistatud lepingule lisatud plaanil (lisa 1). </w:t>
      </w:r>
    </w:p>
    <w:p w:rsidR="00627B6D" w:rsidRDefault="00627B6D" w:rsidP="00E81947">
      <w:pPr>
        <w:pStyle w:val="Taandegakehatekst"/>
        <w:ind w:left="0"/>
        <w:jc w:val="both"/>
      </w:pPr>
      <w:r>
        <w:rPr>
          <w:b/>
          <w:bCs/>
        </w:rPr>
        <w:t>1.2.</w:t>
      </w:r>
      <w:r>
        <w:t xml:space="preserve"> Käesoleva lepingu eesmärgiks on abinõude rakendamine riigimetsa tervisliku seisundi säilimiseks, tuleohu vältimiseks, metsavarude säilimiseks ning R</w:t>
      </w:r>
      <w:r w:rsidR="00422913">
        <w:t>MK poolt metsateede ja –sihtide</w:t>
      </w:r>
      <w:r>
        <w:t xml:space="preserve"> rajamiseks, korras</w:t>
      </w:r>
      <w:r w:rsidR="00422913">
        <w:t>hoidmiseks ja arendamiseks tehtavate</w:t>
      </w:r>
      <w:r>
        <w:t xml:space="preserve"> kulutuste hüvitamiseks.  </w:t>
      </w:r>
    </w:p>
    <w:p w:rsidR="00627B6D" w:rsidRDefault="00627B6D" w:rsidP="00E81947">
      <w:pPr>
        <w:jc w:val="both"/>
      </w:pPr>
    </w:p>
    <w:p w:rsidR="00627B6D" w:rsidRPr="008D19A7" w:rsidRDefault="00627B6D" w:rsidP="00E81947">
      <w:pPr>
        <w:jc w:val="both"/>
        <w:rPr>
          <w:b/>
          <w:bCs/>
        </w:rPr>
      </w:pPr>
      <w:r w:rsidRPr="008D19A7">
        <w:rPr>
          <w:b/>
          <w:bCs/>
        </w:rPr>
        <w:t>2. Riigimetsa kasutamise tähtaeg</w:t>
      </w:r>
    </w:p>
    <w:p w:rsidR="00627B6D" w:rsidRDefault="00627B6D" w:rsidP="00E81947">
      <w:pPr>
        <w:pStyle w:val="Kehatekst"/>
        <w:jc w:val="both"/>
        <w:rPr>
          <w:b w:val="0"/>
          <w:bCs w:val="0"/>
        </w:rPr>
      </w:pPr>
      <w:r>
        <w:rPr>
          <w:b w:val="0"/>
          <w:bCs w:val="0"/>
        </w:rPr>
        <w:t xml:space="preserve">Ürituse korraldajal on õigus kasutada ala ajavahemikul </w:t>
      </w:r>
      <w:r w:rsidR="00422913" w:rsidRPr="00422913">
        <w:rPr>
          <w:bCs w:val="0"/>
        </w:rPr>
        <w:t>10</w:t>
      </w:r>
      <w:r w:rsidR="00422913">
        <w:rPr>
          <w:b w:val="0"/>
          <w:bCs w:val="0"/>
        </w:rPr>
        <w:t>-</w:t>
      </w:r>
      <w:r w:rsidR="00422913">
        <w:rPr>
          <w:bCs w:val="0"/>
        </w:rPr>
        <w:t>12 juuni</w:t>
      </w:r>
      <w:r w:rsidR="00422913" w:rsidRPr="00422913">
        <w:rPr>
          <w:bCs w:val="0"/>
        </w:rPr>
        <w:t xml:space="preserve"> 2016</w:t>
      </w:r>
    </w:p>
    <w:p w:rsidR="00627B6D" w:rsidRDefault="00627B6D" w:rsidP="00E81947">
      <w:pPr>
        <w:jc w:val="both"/>
        <w:rPr>
          <w:b/>
          <w:bCs/>
        </w:rPr>
      </w:pPr>
    </w:p>
    <w:p w:rsidR="00627B6D" w:rsidRPr="008D19A7" w:rsidRDefault="00627B6D" w:rsidP="00E81947">
      <w:pPr>
        <w:jc w:val="both"/>
        <w:rPr>
          <w:b/>
          <w:bCs/>
        </w:rPr>
      </w:pPr>
      <w:r w:rsidRPr="008D19A7">
        <w:rPr>
          <w:b/>
          <w:bCs/>
        </w:rPr>
        <w:t>3. Poolte tegevus</w:t>
      </w:r>
    </w:p>
    <w:p w:rsidR="00627B6D" w:rsidRPr="008D19A7" w:rsidRDefault="00627B6D" w:rsidP="00E81947">
      <w:pPr>
        <w:jc w:val="both"/>
        <w:rPr>
          <w:b/>
          <w:bCs/>
        </w:rPr>
      </w:pPr>
      <w:r w:rsidRPr="008D19A7">
        <w:rPr>
          <w:b/>
          <w:bCs/>
        </w:rPr>
        <w:t>3.1.</w:t>
      </w:r>
      <w:r w:rsidRPr="008D19A7">
        <w:t xml:space="preserve"> </w:t>
      </w:r>
      <w:r w:rsidR="00422913">
        <w:rPr>
          <w:b/>
          <w:bCs/>
        </w:rPr>
        <w:t>Ürituse korraldaja kohustub:</w:t>
      </w:r>
    </w:p>
    <w:p w:rsidR="00627B6D" w:rsidRDefault="00627B6D" w:rsidP="00E81947">
      <w:pPr>
        <w:jc w:val="both"/>
      </w:pPr>
      <w:r>
        <w:t xml:space="preserve">3.1.1.kirjalikult teatama RMK-le vähemalt 14 kalendripäeva enne ürituse algust üritusest osavõtvate isikute ligikaudse arvu, piirkonda saabuvate sõidukite arvu, ürituse ajakava, toitlustuse ja kaubanduse korralduse, ürituse eest vastutava </w:t>
      </w:r>
      <w:proofErr w:type="spellStart"/>
      <w:r>
        <w:t>isiku(te</w:t>
      </w:r>
      <w:proofErr w:type="spellEnd"/>
      <w:r>
        <w:t xml:space="preserve">) nimed ja kontaktandmed ning ülesanded ja vastutuse ning esitama muu kavandatava tegevusega seonduva informatsiooni; </w:t>
      </w:r>
    </w:p>
    <w:p w:rsidR="00627B6D" w:rsidRDefault="00627B6D" w:rsidP="00E81947">
      <w:pPr>
        <w:jc w:val="both"/>
      </w:pPr>
      <w:r>
        <w:t xml:space="preserve">3.1.2. õigusaktidega ettenähtud juhtudel taotlema kohalikult omavalitsuselt, kaitseala valitsejalt ning teistelt riigi- ja kohaliku omavalituse asutustelt ürituse korraldamiseks vajalikud load ja kooskõlastused ning esitama nende koopiad RMK esindajale; </w:t>
      </w:r>
    </w:p>
    <w:p w:rsidR="00627B6D" w:rsidRDefault="00627B6D" w:rsidP="00E81947">
      <w:pPr>
        <w:jc w:val="both"/>
      </w:pPr>
      <w:r>
        <w:t xml:space="preserve">3.1.3. kinni pidama </w:t>
      </w:r>
      <w:hyperlink r:id="rId8" w:history="1">
        <w:r w:rsidR="009168BC" w:rsidRPr="00E663F7">
          <w:rPr>
            <w:rStyle w:val="Hperlink"/>
          </w:rPr>
          <w:t>tuleohutuse seaduse</w:t>
        </w:r>
      </w:hyperlink>
      <w:r w:rsidR="006A0DC0">
        <w:t xml:space="preserve"> nõuetest </w:t>
      </w:r>
    </w:p>
    <w:p w:rsidR="00627B6D" w:rsidRDefault="006B08F9" w:rsidP="00E81947">
      <w:pPr>
        <w:pStyle w:val="Normaallaadveeb"/>
        <w:spacing w:before="0" w:beforeAutospacing="0" w:after="0" w:afterAutospacing="0"/>
        <w:jc w:val="both"/>
        <w:rPr>
          <w:lang w:val="et-EE"/>
        </w:rPr>
      </w:pPr>
      <w:r>
        <w:rPr>
          <w:lang w:val="et-EE"/>
        </w:rPr>
        <w:t xml:space="preserve">3.1.4. </w:t>
      </w:r>
      <w:r w:rsidR="00627B6D">
        <w:rPr>
          <w:lang w:val="et-EE"/>
        </w:rPr>
        <w:t xml:space="preserve">ürituse korraldamisel kasutama ala viisil, millega püütakse võimalikult ära hoida kahjustusi metsale ja pinnasele; </w:t>
      </w:r>
    </w:p>
    <w:p w:rsidR="00627B6D" w:rsidRDefault="006B08F9" w:rsidP="00E81947">
      <w:pPr>
        <w:jc w:val="both"/>
      </w:pPr>
      <w:r>
        <w:t xml:space="preserve">3.1.5. </w:t>
      </w:r>
      <w:r w:rsidR="00627B6D">
        <w:t>metsatulekahju, keskkonnareostuse või keskkonnakaitsenõuete rikkumiste</w:t>
      </w:r>
    </w:p>
    <w:p w:rsidR="00627B6D" w:rsidRDefault="00627B6D" w:rsidP="00E81947">
      <w:pPr>
        <w:jc w:val="both"/>
      </w:pPr>
      <w:r>
        <w:lastRenderedPageBreak/>
        <w:t>avastamisel informeerima viivitamatult riigimetsa majan</w:t>
      </w:r>
      <w:r w:rsidR="00422913">
        <w:t>dajat, päästeameti häirekeskust</w:t>
      </w:r>
      <w:r>
        <w:t xml:space="preserve"> ja </w:t>
      </w:r>
      <w:r w:rsidR="001D577C">
        <w:t>Keskkonnainspektsiooni</w:t>
      </w:r>
      <w:r>
        <w:t>;</w:t>
      </w:r>
    </w:p>
    <w:p w:rsidR="00627B6D" w:rsidRDefault="006B08F9" w:rsidP="00E81947">
      <w:pPr>
        <w:jc w:val="both"/>
      </w:pPr>
      <w:r>
        <w:t xml:space="preserve">3.1.6. </w:t>
      </w:r>
      <w:r w:rsidR="00627B6D">
        <w:t xml:space="preserve">tagama turvalisuse üritusest osavõtjatele ja korraldajatele ning nende varale, </w:t>
      </w:r>
    </w:p>
    <w:p w:rsidR="00627B6D" w:rsidRDefault="00627B6D" w:rsidP="00E81947">
      <w:pPr>
        <w:jc w:val="both"/>
      </w:pPr>
      <w:r>
        <w:t xml:space="preserve">varguste, kallaletungimiste või muu õigusvastase käitumise korral kutsuma kohale politseitöötaja; </w:t>
      </w:r>
    </w:p>
    <w:p w:rsidR="000821E7" w:rsidRDefault="00627B6D" w:rsidP="00E81947">
      <w:pPr>
        <w:jc w:val="both"/>
      </w:pPr>
      <w:r>
        <w:t>3.1.</w:t>
      </w:r>
      <w:r w:rsidR="006B08F9">
        <w:t xml:space="preserve">7. </w:t>
      </w:r>
      <w:r>
        <w:t xml:space="preserve">tagama kannatanutele või haigestunutele esmaabi andmise ning vajadusel korraldama üritusel osalejate evakueerimise; </w:t>
      </w:r>
    </w:p>
    <w:p w:rsidR="00627B6D" w:rsidRDefault="006B08F9" w:rsidP="00E81947">
      <w:pPr>
        <w:jc w:val="both"/>
      </w:pPr>
      <w:r>
        <w:t>3.1.8</w:t>
      </w:r>
      <w:r w:rsidR="000821E7">
        <w:t xml:space="preserve">. </w:t>
      </w:r>
      <w:r w:rsidR="007F29C0">
        <w:t>e</w:t>
      </w:r>
      <w:r w:rsidR="00E468EE">
        <w:t>nne ettevõtmist niita planeeritav parkimisala</w:t>
      </w:r>
      <w:r w:rsidR="007F29C0">
        <w:t xml:space="preserve"> Leemeti metsamaja ja riigimaantee vahelisel alal</w:t>
      </w:r>
      <w:r w:rsidR="00E468EE">
        <w:t>. Ürituse lõppedes,</w:t>
      </w:r>
      <w:r w:rsidR="00627B6D">
        <w:t xml:space="preserve"> hiljemalt 2 kalendripäeva jooksul koristama </w:t>
      </w:r>
      <w:r w:rsidR="00DC0070">
        <w:t xml:space="preserve">kogu </w:t>
      </w:r>
      <w:r w:rsidR="00627B6D">
        <w:t xml:space="preserve">alalt ürituse korraldamisega </w:t>
      </w:r>
      <w:r w:rsidR="00422913">
        <w:t>seotud prahi, tasandama</w:t>
      </w:r>
      <w:r w:rsidR="00E468EE">
        <w:t xml:space="preserve"> rajal ettevõtmisega seotud jalgratta</w:t>
      </w:r>
      <w:r w:rsidR="00422913">
        <w:t xml:space="preserve"> roo</w:t>
      </w:r>
      <w:r w:rsidR="00627B6D">
        <w:t xml:space="preserve">pad, kinni ajama augud ning taastama teede katted; </w:t>
      </w:r>
    </w:p>
    <w:p w:rsidR="001D577C" w:rsidRPr="00B34E49" w:rsidRDefault="006B08F9" w:rsidP="00B34E49">
      <w:pPr>
        <w:jc w:val="both"/>
      </w:pPr>
      <w:r>
        <w:t>3.1.9</w:t>
      </w:r>
      <w:r w:rsidR="00627B6D">
        <w:t>. hüvitama RMK-le kõik ürituse korraldamisega riigimetsale tekitatud kahjud.</w:t>
      </w:r>
    </w:p>
    <w:p w:rsidR="001D577C" w:rsidRPr="00B34E49" w:rsidRDefault="00B34E49" w:rsidP="00E81947">
      <w:pPr>
        <w:pStyle w:val="Normaallaadveeb"/>
        <w:spacing w:before="0" w:beforeAutospacing="0" w:after="0" w:afterAutospacing="0"/>
        <w:jc w:val="both"/>
        <w:rPr>
          <w:lang w:val="et-EE"/>
        </w:rPr>
      </w:pPr>
      <w:r w:rsidRPr="00B34E49">
        <w:rPr>
          <w:lang w:val="et-EE"/>
        </w:rPr>
        <w:t>3.1.10</w:t>
      </w:r>
      <w:r w:rsidR="001D577C" w:rsidRPr="00B34E49">
        <w:rPr>
          <w:lang w:val="et-EE"/>
        </w:rPr>
        <w:t>.</w:t>
      </w:r>
      <w:r w:rsidR="001D577C" w:rsidRPr="00B34E49">
        <w:rPr>
          <w:b/>
          <w:lang w:val="et-EE"/>
        </w:rPr>
        <w:t xml:space="preserve"> tasuma</w:t>
      </w:r>
      <w:r w:rsidR="001D577C" w:rsidRPr="00B34E49">
        <w:rPr>
          <w:lang w:val="et-EE"/>
        </w:rPr>
        <w:t xml:space="preserve"> RMK-le </w:t>
      </w:r>
      <w:r w:rsidR="001D577C" w:rsidRPr="00B34E49">
        <w:rPr>
          <w:b/>
          <w:lang w:val="et-EE"/>
        </w:rPr>
        <w:t>tasu</w:t>
      </w:r>
      <w:r w:rsidR="001D577C" w:rsidRPr="00B34E49">
        <w:rPr>
          <w:lang w:val="et-EE"/>
        </w:rPr>
        <w:t xml:space="preserve"> </w:t>
      </w:r>
      <w:r w:rsidR="00E468EE">
        <w:rPr>
          <w:lang w:val="et-EE"/>
        </w:rPr>
        <w:t>a</w:t>
      </w:r>
      <w:r w:rsidR="006A0DC0" w:rsidRPr="00B34E49">
        <w:rPr>
          <w:lang w:val="et-EE"/>
        </w:rPr>
        <w:t>la kasutamise</w:t>
      </w:r>
      <w:r w:rsidR="00100DFC">
        <w:rPr>
          <w:lang w:val="et-EE"/>
        </w:rPr>
        <w:t xml:space="preserve"> eest summas 5</w:t>
      </w:r>
      <w:r w:rsidRPr="00B34E49">
        <w:rPr>
          <w:lang w:val="et-EE"/>
        </w:rPr>
        <w:t>0.-</w:t>
      </w:r>
      <w:r w:rsidR="00C3016E" w:rsidRPr="00B34E49">
        <w:rPr>
          <w:lang w:val="et-EE"/>
        </w:rPr>
        <w:t xml:space="preserve"> /</w:t>
      </w:r>
      <w:r w:rsidR="00100DFC">
        <w:rPr>
          <w:i/>
          <w:lang w:val="et-EE"/>
        </w:rPr>
        <w:t>viiskümmend</w:t>
      </w:r>
      <w:r w:rsidR="00C3016E" w:rsidRPr="00B34E49">
        <w:rPr>
          <w:lang w:val="et-EE"/>
        </w:rPr>
        <w:t>/</w:t>
      </w:r>
      <w:r w:rsidR="001D577C" w:rsidRPr="00B34E49">
        <w:rPr>
          <w:b/>
          <w:lang w:val="et-EE"/>
        </w:rPr>
        <w:t xml:space="preserve"> </w:t>
      </w:r>
      <w:r w:rsidR="001D577C" w:rsidRPr="00B34E49">
        <w:rPr>
          <w:lang w:val="et-EE"/>
        </w:rPr>
        <w:t>eurot</w:t>
      </w:r>
      <w:r w:rsidR="001D577C" w:rsidRPr="00B34E49">
        <w:rPr>
          <w:b/>
          <w:lang w:val="et-EE"/>
        </w:rPr>
        <w:t xml:space="preserve"> </w:t>
      </w:r>
      <w:r w:rsidR="0089011F" w:rsidRPr="00B34E49">
        <w:rPr>
          <w:lang w:val="et-EE"/>
        </w:rPr>
        <w:t>RMK kontole</w:t>
      </w:r>
      <w:r w:rsidR="001D577C" w:rsidRPr="00B34E49">
        <w:rPr>
          <w:lang w:val="et-EE"/>
        </w:rPr>
        <w:t xml:space="preserve"> nr</w:t>
      </w:r>
      <w:r w:rsidRPr="00B34E49">
        <w:rPr>
          <w:lang w:val="et-EE"/>
        </w:rPr>
        <w:t xml:space="preserve"> EE90101040</w:t>
      </w:r>
      <w:r w:rsidR="00E468EE">
        <w:rPr>
          <w:lang w:val="et-EE"/>
        </w:rPr>
        <w:t>2017653009 SEB pangas hiljemalt</w:t>
      </w:r>
      <w:r w:rsidRPr="00B34E49">
        <w:rPr>
          <w:lang w:val="et-EE"/>
        </w:rPr>
        <w:t xml:space="preserve"> 0</w:t>
      </w:r>
      <w:r w:rsidR="00E468EE">
        <w:rPr>
          <w:lang w:val="et-EE"/>
        </w:rPr>
        <w:t>9</w:t>
      </w:r>
      <w:r w:rsidRPr="00B34E49">
        <w:rPr>
          <w:lang w:val="et-EE"/>
        </w:rPr>
        <w:t>. juuni</w:t>
      </w:r>
      <w:r w:rsidR="00E468EE">
        <w:rPr>
          <w:lang w:val="et-EE"/>
        </w:rPr>
        <w:t>ks</w:t>
      </w:r>
      <w:r w:rsidR="00CE44E4" w:rsidRPr="00B34E49">
        <w:rPr>
          <w:lang w:val="et-EE"/>
        </w:rPr>
        <w:t xml:space="preserve"> </w:t>
      </w:r>
      <w:r w:rsidR="00E468EE">
        <w:rPr>
          <w:lang w:val="et-EE"/>
        </w:rPr>
        <w:t>2016</w:t>
      </w:r>
      <w:r w:rsidR="001D577C" w:rsidRPr="00B34E49">
        <w:rPr>
          <w:lang w:val="et-EE"/>
        </w:rPr>
        <w:t>.</w:t>
      </w:r>
    </w:p>
    <w:p w:rsidR="001D577C" w:rsidRPr="00B34E49" w:rsidRDefault="001D577C" w:rsidP="00E81947">
      <w:pPr>
        <w:jc w:val="both"/>
      </w:pPr>
    </w:p>
    <w:p w:rsidR="00627B6D" w:rsidRPr="008D19A7" w:rsidRDefault="00627B6D" w:rsidP="00E81947">
      <w:pPr>
        <w:jc w:val="both"/>
      </w:pPr>
      <w:r w:rsidRPr="008D19A7">
        <w:rPr>
          <w:b/>
          <w:bCs/>
        </w:rPr>
        <w:t>3.2. Ürituse korraldajal on seoses ürituse korraldamisega keelatud:</w:t>
      </w:r>
    </w:p>
    <w:p w:rsidR="00627B6D" w:rsidRDefault="00E468EE" w:rsidP="00E81947">
      <w:pPr>
        <w:jc w:val="both"/>
      </w:pPr>
      <w:r>
        <w:t>3.2.1.</w:t>
      </w:r>
      <w:r>
        <w:tab/>
      </w:r>
      <w:r w:rsidR="00627B6D">
        <w:t>langetada puid;</w:t>
      </w:r>
    </w:p>
    <w:p w:rsidR="00627B6D" w:rsidRDefault="00627B6D" w:rsidP="00E81947">
      <w:pPr>
        <w:numPr>
          <w:ilvl w:val="2"/>
          <w:numId w:val="22"/>
        </w:numPr>
        <w:jc w:val="both"/>
      </w:pPr>
      <w:r>
        <w:t>püstitada ehitisi ja kaevata kraave;</w:t>
      </w:r>
    </w:p>
    <w:p w:rsidR="00627B6D" w:rsidRDefault="00627B6D" w:rsidP="00E81947">
      <w:pPr>
        <w:numPr>
          <w:ilvl w:val="2"/>
          <w:numId w:val="22"/>
        </w:numPr>
        <w:jc w:val="both"/>
      </w:pPr>
      <w:proofErr w:type="spellStart"/>
      <w:r>
        <w:t>prahistada</w:t>
      </w:r>
      <w:proofErr w:type="spellEnd"/>
      <w:r>
        <w:t xml:space="preserve"> riigimetsa jäätmetega; </w:t>
      </w:r>
    </w:p>
    <w:p w:rsidR="00627B6D" w:rsidRDefault="00627B6D" w:rsidP="00E81947">
      <w:pPr>
        <w:numPr>
          <w:ilvl w:val="2"/>
          <w:numId w:val="22"/>
        </w:numPr>
        <w:jc w:val="both"/>
      </w:pPr>
      <w:r>
        <w:t>häirida kohalike elanike öörahu;</w:t>
      </w:r>
    </w:p>
    <w:p w:rsidR="00627B6D" w:rsidRDefault="00627B6D" w:rsidP="00E81947">
      <w:pPr>
        <w:numPr>
          <w:ilvl w:val="2"/>
          <w:numId w:val="22"/>
        </w:numPr>
        <w:jc w:val="both"/>
      </w:pPr>
      <w:r>
        <w:t xml:space="preserve">häirida loomade ja lindude elupaiku; </w:t>
      </w:r>
    </w:p>
    <w:p w:rsidR="00627B6D" w:rsidRDefault="00627B6D" w:rsidP="00E81947">
      <w:pPr>
        <w:numPr>
          <w:ilvl w:val="2"/>
          <w:numId w:val="22"/>
        </w:numPr>
        <w:jc w:val="both"/>
      </w:pPr>
      <w:r>
        <w:t>teha lõket selleks ettevalmistamata kohtades ja muu tegevus, m</w:t>
      </w:r>
      <w:r w:rsidR="00223671">
        <w:t>is võib tekitada metsatulekahju.</w:t>
      </w:r>
    </w:p>
    <w:p w:rsidR="00223671" w:rsidRDefault="00223671" w:rsidP="00E81947">
      <w:pPr>
        <w:ind w:left="720"/>
        <w:jc w:val="both"/>
      </w:pPr>
    </w:p>
    <w:p w:rsidR="00627B6D" w:rsidRPr="00E81947" w:rsidRDefault="00627B6D" w:rsidP="00E81947">
      <w:pPr>
        <w:pStyle w:val="Normaallaadveeb"/>
        <w:tabs>
          <w:tab w:val="left" w:pos="2280"/>
        </w:tabs>
        <w:spacing w:before="0" w:beforeAutospacing="0" w:after="0" w:afterAutospacing="0"/>
        <w:jc w:val="both"/>
        <w:rPr>
          <w:lang w:val="et-EE"/>
        </w:rPr>
      </w:pPr>
      <w:r w:rsidRPr="00C82DA9">
        <w:rPr>
          <w:b/>
          <w:bCs/>
          <w:lang w:val="fi-FI"/>
        </w:rPr>
        <w:t xml:space="preserve">3.3. </w:t>
      </w:r>
      <w:proofErr w:type="spellStart"/>
      <w:r w:rsidRPr="00C82DA9">
        <w:rPr>
          <w:b/>
          <w:bCs/>
          <w:lang w:val="fi-FI"/>
        </w:rPr>
        <w:t>RMK-l</w:t>
      </w:r>
      <w:proofErr w:type="spellEnd"/>
      <w:r w:rsidRPr="00C82DA9">
        <w:rPr>
          <w:b/>
          <w:bCs/>
          <w:lang w:val="fi-FI"/>
        </w:rPr>
        <w:t xml:space="preserve"> on </w:t>
      </w:r>
      <w:proofErr w:type="spellStart"/>
      <w:r w:rsidRPr="00C82DA9">
        <w:rPr>
          <w:b/>
          <w:bCs/>
          <w:lang w:val="fi-FI"/>
        </w:rPr>
        <w:t>õigus</w:t>
      </w:r>
      <w:proofErr w:type="spellEnd"/>
      <w:r w:rsidRPr="00C82DA9">
        <w:rPr>
          <w:b/>
          <w:bCs/>
          <w:lang w:val="fi-FI"/>
        </w:rPr>
        <w:t xml:space="preserve"> </w:t>
      </w:r>
    </w:p>
    <w:p w:rsidR="00627B6D" w:rsidRDefault="00627B6D" w:rsidP="00E81947">
      <w:pPr>
        <w:jc w:val="both"/>
        <w:rPr>
          <w:b/>
          <w:bCs/>
        </w:rPr>
      </w:pPr>
      <w:r>
        <w:t>3.3.1. tulekaitse kaalutlustel, metsa ökosüsteemi või sihtide, teede ja teiste rajatiste kaitseks peatada või keelata metsa kasutajal ala kasutamine, kui ilmastikutingimused ei võimalda metsa või rajatisi kasutada ilma metsa või rajatisi kahjustamata või ohtu seadmata</w:t>
      </w:r>
      <w:r>
        <w:rPr>
          <w:b/>
          <w:bCs/>
        </w:rPr>
        <w:t>;</w:t>
      </w:r>
    </w:p>
    <w:p w:rsidR="00F04BA6" w:rsidRDefault="00627B6D" w:rsidP="00E81947">
      <w:pPr>
        <w:jc w:val="both"/>
      </w:pPr>
      <w:r>
        <w:t xml:space="preserve">3.3.2. võimalike tekitatavate kahjude hüvitamise ja kahjustuste likvideerimise tagamiseks nõuda ürituse korraldajalt </w:t>
      </w:r>
      <w:r w:rsidR="00F04BA6">
        <w:t xml:space="preserve">tagatisraha tasumist. </w:t>
      </w:r>
      <w:r>
        <w:t>Sellekohase nõude esitamisel ei ole ürituse korraldajal õigust ürituse korraldamiseks enne</w:t>
      </w:r>
      <w:r w:rsidR="00F04BA6">
        <w:t xml:space="preserve"> tagatisraha laekumist RMK </w:t>
      </w:r>
      <w:r w:rsidR="00754082">
        <w:t>kontole</w:t>
      </w:r>
      <w:r w:rsidR="00F04BA6">
        <w:t>.</w:t>
      </w:r>
    </w:p>
    <w:p w:rsidR="00627B6D" w:rsidRDefault="00627B6D" w:rsidP="00E81947">
      <w:pPr>
        <w:jc w:val="both"/>
      </w:pPr>
      <w:r>
        <w:t>3.3.3. peatada või keelata ürituse korral</w:t>
      </w:r>
      <w:r w:rsidR="00CF6C04">
        <w:t xml:space="preserve">damine, kui ürituse korraldaja </w:t>
      </w:r>
      <w:r>
        <w:t xml:space="preserve">ei ole tasunud </w:t>
      </w:r>
      <w:r w:rsidR="00AE2883">
        <w:t>tagatisraha</w:t>
      </w:r>
      <w:r>
        <w:t xml:space="preserve"> või ei pea kinni muudest lepinguga sätestatud kohustustest.</w:t>
      </w:r>
    </w:p>
    <w:p w:rsidR="00627B6D" w:rsidRDefault="00627B6D" w:rsidP="00E81947">
      <w:pPr>
        <w:jc w:val="both"/>
        <w:rPr>
          <w:b/>
          <w:bCs/>
        </w:rPr>
      </w:pPr>
      <w:r>
        <w:t xml:space="preserve"> </w:t>
      </w:r>
    </w:p>
    <w:p w:rsidR="00627B6D" w:rsidRPr="008D19A7" w:rsidRDefault="00627B6D" w:rsidP="00E81947">
      <w:pPr>
        <w:numPr>
          <w:ilvl w:val="0"/>
          <w:numId w:val="22"/>
        </w:numPr>
        <w:jc w:val="both"/>
        <w:rPr>
          <w:b/>
          <w:bCs/>
        </w:rPr>
      </w:pPr>
      <w:r w:rsidRPr="008D19A7">
        <w:rPr>
          <w:b/>
          <w:bCs/>
        </w:rPr>
        <w:t>Kahjude kindlaksmääramine ja hüvitamine</w:t>
      </w:r>
    </w:p>
    <w:p w:rsidR="00627B6D" w:rsidRDefault="00627B6D" w:rsidP="00E81947">
      <w:pPr>
        <w:jc w:val="both"/>
      </w:pPr>
      <w:r>
        <w:rPr>
          <w:b/>
          <w:bCs/>
        </w:rPr>
        <w:t xml:space="preserve">4.1. RMK </w:t>
      </w:r>
      <w:r>
        <w:t>teostab enne ürituse algust ala ülevaatus</w:t>
      </w:r>
      <w:r w:rsidR="00E468EE">
        <w:t>e, mille käigus fikseerib selle</w:t>
      </w:r>
      <w:r>
        <w:t xml:space="preserve"> seisundi aktiga. Pärast ürituse lõppemist ja lepingu punktis 3.1.</w:t>
      </w:r>
      <w:r w:rsidR="00223671">
        <w:t>8</w:t>
      </w:r>
      <w:r>
        <w:t xml:space="preserve"> nimetatud tööde teostamist viib RMK läbi kontrolli ürituse korraldaja </w:t>
      </w:r>
      <w:r w:rsidR="00C3016E">
        <w:t xml:space="preserve">poolt ala </w:t>
      </w:r>
      <w:r>
        <w:t>kasutamise üle. Poolte volitatud esindajad koostavad kahepoolse akti, milles fikseerivad ala seisundi ürituse lõppedes, sealhulgas avastatud metsakahjustused, kahjustuste likvideerimis- ja muud taastamistööd ning nende tä</w:t>
      </w:r>
      <w:r w:rsidR="00E468EE">
        <w:t>htajad, samuti RMK-le tekitatud</w:t>
      </w:r>
      <w:r>
        <w:t xml:space="preserve"> kahju ja selle hüvitamise korra. </w:t>
      </w:r>
    </w:p>
    <w:p w:rsidR="00627B6D" w:rsidRDefault="00627B6D" w:rsidP="00E81947">
      <w:pPr>
        <w:jc w:val="both"/>
      </w:pPr>
      <w:r>
        <w:rPr>
          <w:b/>
          <w:bCs/>
        </w:rPr>
        <w:t xml:space="preserve">4.2. Ürituse korraldaja </w:t>
      </w:r>
      <w:r>
        <w:t xml:space="preserve">poolt riigimetsa kahjustamise või lepinguliste kohustuste mittetäitmise korral tagatisraha ei tagastata ja seda kasutatakse RMK poolt ürituse toimumise koha ja muu metsa taastamiseks ja/või koristamiseks. RMK-l on õigus taastamis- ja koristustööd teha ise või tellida nende tööde tegemine kolmandate isikute poolt. </w:t>
      </w:r>
    </w:p>
    <w:p w:rsidR="00627B6D" w:rsidRDefault="00627B6D" w:rsidP="00E81947">
      <w:pPr>
        <w:jc w:val="both"/>
      </w:pPr>
      <w:r>
        <w:rPr>
          <w:b/>
          <w:bCs/>
        </w:rPr>
        <w:t>4.3.</w:t>
      </w:r>
      <w:r>
        <w:t xml:space="preserve"> Juhul, kui taastamis- ja/või koristustööde maksumus osutub suuremaks kui tasutud tagatisraha summa, on ürituse korraldaja kohustatud hiljemalt 15 kalendripäeva jooksul sellekohase kirjaliku nõude saamisest tasuma RMK-le puudujääva summa. Tasumisega viivitamise korral on ürituse korraldaja kohustatud tasuma viivist 0,15% tasumata summast päevas iga viivitatud kalendripäeva eest. </w:t>
      </w:r>
    </w:p>
    <w:p w:rsidR="00627B6D" w:rsidRDefault="00627B6D" w:rsidP="00E81947">
      <w:pPr>
        <w:jc w:val="both"/>
      </w:pPr>
      <w:r>
        <w:rPr>
          <w:b/>
          <w:bCs/>
        </w:rPr>
        <w:lastRenderedPageBreak/>
        <w:t>4.4.</w:t>
      </w:r>
      <w:r>
        <w:t xml:space="preserve"> Juhul, kui ürituse korraldaja poolt metsakahjustusi ei ole tekitatud või kasutaja on need oma kulul kõrvaldanud, tagastab RMK ürituse korraldajale tagatisraha </w:t>
      </w:r>
    </w:p>
    <w:p w:rsidR="00627B6D" w:rsidRDefault="00627B6D" w:rsidP="00E81947">
      <w:pPr>
        <w:jc w:val="both"/>
      </w:pPr>
      <w:r>
        <w:t xml:space="preserve">5 kalendripäeva jooksul leping punktis 2 nimetatud perioodi lõppemisest. </w:t>
      </w:r>
    </w:p>
    <w:p w:rsidR="00627B6D" w:rsidRDefault="00627B6D" w:rsidP="00E81947">
      <w:pPr>
        <w:jc w:val="both"/>
      </w:pPr>
    </w:p>
    <w:p w:rsidR="00627B6D" w:rsidRPr="008D19A7" w:rsidRDefault="00627B6D" w:rsidP="00E81947">
      <w:pPr>
        <w:jc w:val="both"/>
        <w:rPr>
          <w:b/>
          <w:bCs/>
        </w:rPr>
      </w:pPr>
      <w:r w:rsidRPr="008D19A7">
        <w:rPr>
          <w:b/>
          <w:bCs/>
        </w:rPr>
        <w:t>5. Muud tingimused</w:t>
      </w:r>
    </w:p>
    <w:p w:rsidR="00627B6D" w:rsidRPr="00B34E49" w:rsidRDefault="00627B6D" w:rsidP="00E81947">
      <w:pPr>
        <w:jc w:val="both"/>
        <w:rPr>
          <w:b/>
        </w:rPr>
      </w:pPr>
      <w:r>
        <w:rPr>
          <w:b/>
          <w:bCs/>
        </w:rPr>
        <w:t>5.</w:t>
      </w:r>
      <w:r w:rsidR="00C231CA">
        <w:rPr>
          <w:b/>
          <w:bCs/>
        </w:rPr>
        <w:t>1</w:t>
      </w:r>
      <w:r>
        <w:rPr>
          <w:b/>
          <w:bCs/>
        </w:rPr>
        <w:t>.</w:t>
      </w:r>
      <w:r w:rsidR="009E740D">
        <w:rPr>
          <w:b/>
          <w:bCs/>
        </w:rPr>
        <w:t xml:space="preserve"> </w:t>
      </w:r>
      <w:r>
        <w:rPr>
          <w:b/>
          <w:bCs/>
        </w:rPr>
        <w:t>Ürituse korraldaja</w:t>
      </w:r>
      <w:r>
        <w:t xml:space="preserve"> määrab käesoleva lepingu täitmise eest va</w:t>
      </w:r>
      <w:r w:rsidR="00B34E49">
        <w:t xml:space="preserve">stutavaks isikuks </w:t>
      </w:r>
      <w:r w:rsidR="007F29C0" w:rsidRPr="007F29C0">
        <w:rPr>
          <w:b/>
        </w:rPr>
        <w:t xml:space="preserve">Tõnis </w:t>
      </w:r>
      <w:proofErr w:type="spellStart"/>
      <w:r w:rsidR="007F29C0" w:rsidRPr="007F29C0">
        <w:rPr>
          <w:b/>
        </w:rPr>
        <w:t>Saarnak</w:t>
      </w:r>
      <w:r w:rsidR="007F29C0">
        <w:rPr>
          <w:b/>
        </w:rPr>
        <w:t>`i</w:t>
      </w:r>
      <w:proofErr w:type="spellEnd"/>
      <w:r w:rsidR="00B34E49" w:rsidRPr="00B34E49">
        <w:rPr>
          <w:b/>
        </w:rPr>
        <w:t xml:space="preserve">, </w:t>
      </w:r>
      <w:r w:rsidRPr="00100DFC">
        <w:rPr>
          <w:b/>
        </w:rPr>
        <w:t>tel</w:t>
      </w:r>
      <w:r w:rsidR="00100DFC">
        <w:rPr>
          <w:b/>
        </w:rPr>
        <w:t xml:space="preserve"> </w:t>
      </w:r>
      <w:r w:rsidR="00100DFC" w:rsidRPr="00100DFC">
        <w:rPr>
          <w:b/>
        </w:rPr>
        <w:t>56618361</w:t>
      </w:r>
    </w:p>
    <w:p w:rsidR="00627B6D" w:rsidRDefault="00627B6D" w:rsidP="00E81947">
      <w:pPr>
        <w:jc w:val="both"/>
      </w:pPr>
      <w:r>
        <w:rPr>
          <w:b/>
          <w:bCs/>
        </w:rPr>
        <w:t>5.</w:t>
      </w:r>
      <w:r w:rsidR="00C231CA">
        <w:rPr>
          <w:b/>
          <w:bCs/>
        </w:rPr>
        <w:t>2</w:t>
      </w:r>
      <w:r>
        <w:rPr>
          <w:b/>
          <w:bCs/>
        </w:rPr>
        <w:t>.</w:t>
      </w:r>
      <w:r w:rsidR="009E740D">
        <w:rPr>
          <w:b/>
          <w:bCs/>
        </w:rPr>
        <w:t xml:space="preserve"> </w:t>
      </w:r>
      <w:r>
        <w:rPr>
          <w:b/>
          <w:bCs/>
        </w:rPr>
        <w:t>RMK määrab</w:t>
      </w:r>
      <w:r>
        <w:t xml:space="preserve"> oma esindajaks käesoleva lepingu täitmise kontr</w:t>
      </w:r>
      <w:r w:rsidR="007F29C0">
        <w:t>ollimisel, ürituse korraldajale</w:t>
      </w:r>
      <w:r>
        <w:t xml:space="preserve"> informatsiooni andmisel ja esilekerkivate pro</w:t>
      </w:r>
      <w:r w:rsidR="00B34E49">
        <w:t xml:space="preserve">bleemide lahendamisel loodusvaht, </w:t>
      </w:r>
      <w:r w:rsidR="00B34E49" w:rsidRPr="009E2E9B">
        <w:rPr>
          <w:b/>
        </w:rPr>
        <w:t>Andrus Roosa</w:t>
      </w:r>
      <w:r w:rsidR="007F29C0">
        <w:rPr>
          <w:b/>
        </w:rPr>
        <w:t>,</w:t>
      </w:r>
      <w:r w:rsidR="00B34E49" w:rsidRPr="009E2E9B">
        <w:rPr>
          <w:b/>
        </w:rPr>
        <w:t xml:space="preserve"> </w:t>
      </w:r>
      <w:r w:rsidRPr="009E2E9B">
        <w:rPr>
          <w:b/>
        </w:rPr>
        <w:t xml:space="preserve">tel </w:t>
      </w:r>
      <w:r w:rsidR="00B34E49" w:rsidRPr="009E2E9B">
        <w:rPr>
          <w:b/>
        </w:rPr>
        <w:t>5260687</w:t>
      </w:r>
    </w:p>
    <w:p w:rsidR="00627B6D" w:rsidRDefault="00627B6D" w:rsidP="00E81947">
      <w:pPr>
        <w:jc w:val="both"/>
      </w:pPr>
      <w:r>
        <w:rPr>
          <w:b/>
          <w:bCs/>
        </w:rPr>
        <w:t>5.</w:t>
      </w:r>
      <w:r w:rsidR="00C231CA">
        <w:rPr>
          <w:b/>
          <w:bCs/>
        </w:rPr>
        <w:t>3</w:t>
      </w:r>
      <w:r>
        <w:rPr>
          <w:b/>
          <w:bCs/>
        </w:rPr>
        <w:t>.</w:t>
      </w:r>
      <w:r w:rsidR="009E740D">
        <w:rPr>
          <w:b/>
          <w:bCs/>
        </w:rPr>
        <w:t xml:space="preserve"> </w:t>
      </w:r>
      <w:r>
        <w:rPr>
          <w:b/>
          <w:bCs/>
        </w:rPr>
        <w:t>Ürituse korraldaja</w:t>
      </w:r>
      <w:r>
        <w:t xml:space="preserve"> vastutab käesoleva lepingu mittenõuetekohase täitmise või täitmatajätmise tagajärjel riigimetsale tekitatud kahju eest täies ulatuses. RMK-le tagatisraha tasumine ja kahjude hüvitamine ei vabasta ürituse korraldajat vastutusest </w:t>
      </w:r>
    </w:p>
    <w:p w:rsidR="00627B6D" w:rsidRDefault="00627B6D" w:rsidP="00E81947">
      <w:pPr>
        <w:jc w:val="both"/>
      </w:pPr>
      <w:r>
        <w:t xml:space="preserve">metsa- ja keskkonnaõigusnormide rikkumise eest. </w:t>
      </w:r>
    </w:p>
    <w:p w:rsidR="00627B6D" w:rsidRDefault="00627B6D" w:rsidP="00E81947">
      <w:pPr>
        <w:jc w:val="both"/>
      </w:pPr>
      <w:r>
        <w:rPr>
          <w:b/>
          <w:bCs/>
        </w:rPr>
        <w:t>5.</w:t>
      </w:r>
      <w:r w:rsidR="00C231CA">
        <w:rPr>
          <w:b/>
          <w:bCs/>
        </w:rPr>
        <w:t>4</w:t>
      </w:r>
      <w:r>
        <w:rPr>
          <w:b/>
          <w:bCs/>
        </w:rPr>
        <w:t>.</w:t>
      </w:r>
      <w:r>
        <w:t xml:space="preserve"> </w:t>
      </w:r>
      <w:r w:rsidR="00533DCE">
        <w:t>L</w:t>
      </w:r>
      <w:r>
        <w:t>epingu täitmisel tekkivad lahkarvamused lahendatakse läbirääkimiste teel, läbirääkimiste käigus kokkuleppele mittejõudmisel lahendatakse vaidlus-küsimused vastavalt õigusaktidele.</w:t>
      </w:r>
    </w:p>
    <w:p w:rsidR="00627B6D" w:rsidRDefault="00627B6D" w:rsidP="00E81947">
      <w:pPr>
        <w:jc w:val="both"/>
      </w:pPr>
      <w:r>
        <w:rPr>
          <w:b/>
          <w:bCs/>
        </w:rPr>
        <w:t>5.</w:t>
      </w:r>
      <w:r w:rsidR="00C231CA">
        <w:rPr>
          <w:b/>
          <w:bCs/>
        </w:rPr>
        <w:t>5</w:t>
      </w:r>
      <w:r>
        <w:rPr>
          <w:b/>
          <w:bCs/>
        </w:rPr>
        <w:t>.</w:t>
      </w:r>
      <w:r>
        <w:t xml:space="preserve"> </w:t>
      </w:r>
      <w:r w:rsidR="00533DCE">
        <w:t>L</w:t>
      </w:r>
      <w:r>
        <w:t xml:space="preserve">eping jõustub selle allakirjutamisel ja kehtib kuni lepinguliste kohustuste täitmiseni mõlema poole poolt. </w:t>
      </w:r>
    </w:p>
    <w:p w:rsidR="00627B6D" w:rsidRDefault="00627B6D" w:rsidP="00E81947">
      <w:pPr>
        <w:jc w:val="both"/>
      </w:pPr>
      <w:r>
        <w:rPr>
          <w:b/>
          <w:bCs/>
        </w:rPr>
        <w:t>5.</w:t>
      </w:r>
      <w:r w:rsidR="00C231CA">
        <w:rPr>
          <w:b/>
          <w:bCs/>
        </w:rPr>
        <w:t>6</w:t>
      </w:r>
      <w:r>
        <w:rPr>
          <w:b/>
          <w:bCs/>
        </w:rPr>
        <w:t xml:space="preserve">. </w:t>
      </w:r>
      <w:r w:rsidR="00533DCE" w:rsidRPr="00533DCE">
        <w:rPr>
          <w:bCs/>
        </w:rPr>
        <w:t>L</w:t>
      </w:r>
      <w:r w:rsidRPr="00533DCE">
        <w:t>e</w:t>
      </w:r>
      <w:r>
        <w:t xml:space="preserve">ping on </w:t>
      </w:r>
      <w:r w:rsidR="00E9747D">
        <w:t>sõlmitud</w:t>
      </w:r>
      <w:r>
        <w:t xml:space="preserve"> kahes </w:t>
      </w:r>
      <w:r w:rsidR="00533DCE">
        <w:t xml:space="preserve">identses võrdset juriidilist jõudu omavas </w:t>
      </w:r>
      <w:r>
        <w:t xml:space="preserve">eksemplaris, </w:t>
      </w:r>
      <w:r w:rsidR="00533DCE">
        <w:t>millest kumbki Pool saab ühe eksemplari.</w:t>
      </w:r>
    </w:p>
    <w:p w:rsidR="00627B6D" w:rsidRDefault="00627B6D" w:rsidP="00E81947">
      <w:pPr>
        <w:jc w:val="both"/>
      </w:pPr>
    </w:p>
    <w:p w:rsidR="00BE00C1" w:rsidRDefault="00BE00C1" w:rsidP="00E81947">
      <w:pPr>
        <w:spacing w:line="240" w:lineRule="exact"/>
        <w:jc w:val="both"/>
        <w:rPr>
          <w:b/>
        </w:rPr>
      </w:pPr>
      <w:r>
        <w:rPr>
          <w:b/>
        </w:rPr>
        <w:t>Poolte andmed ja allkirjad:</w:t>
      </w:r>
    </w:p>
    <w:p w:rsidR="00BE00C1" w:rsidRDefault="00BE00C1" w:rsidP="00E81947">
      <w:pPr>
        <w:pStyle w:val="Pealkiri1"/>
        <w:jc w:val="both"/>
        <w:rPr>
          <w:b w:val="0"/>
          <w:bCs w:val="0"/>
        </w:rPr>
      </w:pPr>
    </w:p>
    <w:p w:rsidR="00BE00C1" w:rsidRPr="00BE00C1" w:rsidRDefault="00BE00C1" w:rsidP="00E81947">
      <w:pPr>
        <w:pStyle w:val="Pealkiri1"/>
        <w:jc w:val="both"/>
        <w:rPr>
          <w:bCs w:val="0"/>
          <w:sz w:val="24"/>
        </w:rPr>
      </w:pPr>
      <w:r w:rsidRPr="00BE00C1">
        <w:rPr>
          <w:bCs w:val="0"/>
          <w:sz w:val="24"/>
        </w:rPr>
        <w:t>RMK</w:t>
      </w:r>
      <w:r w:rsidRPr="00BE00C1">
        <w:rPr>
          <w:b w:val="0"/>
          <w:bCs w:val="0"/>
          <w:sz w:val="24"/>
        </w:rPr>
        <w:tab/>
      </w:r>
      <w:r>
        <w:rPr>
          <w:b w:val="0"/>
          <w:bCs w:val="0"/>
        </w:rPr>
        <w:tab/>
      </w:r>
      <w:r>
        <w:rPr>
          <w:b w:val="0"/>
          <w:bCs w:val="0"/>
        </w:rPr>
        <w:tab/>
      </w:r>
      <w:r>
        <w:rPr>
          <w:b w:val="0"/>
          <w:bCs w:val="0"/>
        </w:rPr>
        <w:tab/>
      </w:r>
      <w:r>
        <w:rPr>
          <w:b w:val="0"/>
          <w:bCs w:val="0"/>
        </w:rPr>
        <w:tab/>
      </w:r>
      <w:r>
        <w:rPr>
          <w:b w:val="0"/>
          <w:bCs w:val="0"/>
        </w:rPr>
        <w:tab/>
      </w:r>
      <w:r>
        <w:rPr>
          <w:bCs w:val="0"/>
          <w:sz w:val="24"/>
        </w:rPr>
        <w:t>Ürituse korraldaja</w:t>
      </w:r>
    </w:p>
    <w:p w:rsidR="00BE00C1" w:rsidRDefault="00BE00C1" w:rsidP="00E81947">
      <w:pPr>
        <w:jc w:val="both"/>
      </w:pPr>
      <w:r>
        <w:t>Riigimetsa Majan</w:t>
      </w:r>
      <w:r w:rsidR="00ED1B93">
        <w:t>damise Keskus</w:t>
      </w:r>
      <w:r w:rsidR="00ED1B93">
        <w:tab/>
      </w:r>
      <w:r w:rsidR="00ED1B93">
        <w:tab/>
      </w:r>
      <w:r w:rsidR="007F29C0">
        <w:t xml:space="preserve">MTÜ </w:t>
      </w:r>
      <w:r w:rsidR="007F29C0" w:rsidRPr="007F29C0">
        <w:t>Emmaste Spordiklubi ERNST</w:t>
      </w:r>
    </w:p>
    <w:p w:rsidR="00BE00C1" w:rsidRDefault="00533DCE" w:rsidP="00E81947">
      <w:pPr>
        <w:jc w:val="both"/>
      </w:pPr>
      <w:r>
        <w:t>Registrikood 70004459</w:t>
      </w:r>
      <w:r w:rsidR="00BE00C1">
        <w:tab/>
      </w:r>
      <w:r w:rsidR="00BE00C1">
        <w:tab/>
      </w:r>
      <w:r w:rsidR="00BE00C1">
        <w:tab/>
      </w:r>
      <w:r w:rsidR="007F29C0" w:rsidRPr="007F29C0">
        <w:t>Registrikood 80381967</w:t>
      </w:r>
    </w:p>
    <w:p w:rsidR="00BE00C1" w:rsidRPr="00533DCE" w:rsidRDefault="00F87914" w:rsidP="00E81947">
      <w:pPr>
        <w:jc w:val="both"/>
        <w:rPr>
          <w:i/>
        </w:rPr>
      </w:pPr>
      <w:r>
        <w:t>Toompuiestee 24</w:t>
      </w:r>
      <w:r w:rsidR="00ED1B93">
        <w:t xml:space="preserve"> Tallinn</w:t>
      </w:r>
      <w:r w:rsidR="00ED1B93">
        <w:tab/>
      </w:r>
      <w:r w:rsidR="00ED1B93">
        <w:tab/>
      </w:r>
      <w:r w:rsidR="00ED1B93">
        <w:tab/>
      </w:r>
      <w:r w:rsidR="007F29C0" w:rsidRPr="007F29C0">
        <w:t>Emmaste küla, Emmaste vald, Hiiu maakond</w:t>
      </w:r>
    </w:p>
    <w:p w:rsidR="00BE00C1" w:rsidRDefault="00BE00C1" w:rsidP="00E81947">
      <w:pPr>
        <w:jc w:val="both"/>
      </w:pPr>
      <w:r>
        <w:t xml:space="preserve">RMK </w:t>
      </w:r>
      <w:r w:rsidR="00033EE1">
        <w:t>Loodushoiuosakond</w:t>
      </w:r>
      <w:r w:rsidR="00BF1C21">
        <w:tab/>
      </w:r>
      <w:r w:rsidR="00033EE1">
        <w:tab/>
      </w:r>
      <w:r w:rsidR="00033EE1">
        <w:tab/>
      </w:r>
      <w:r w:rsidR="00F76630" w:rsidRPr="00100DFC">
        <w:t>Tel.</w:t>
      </w:r>
      <w:r w:rsidR="00100DFC" w:rsidRPr="00100DFC">
        <w:t xml:space="preserve"> 56618361</w:t>
      </w:r>
    </w:p>
    <w:p w:rsidR="00BE00C1" w:rsidRDefault="00033EE1" w:rsidP="00E81947">
      <w:pPr>
        <w:spacing w:line="240" w:lineRule="exact"/>
        <w:jc w:val="both"/>
      </w:pPr>
      <w:r>
        <w:t>Hiiumaa Väike – Tiigi 8</w:t>
      </w:r>
      <w:r w:rsidR="007F29C0">
        <w:tab/>
      </w:r>
      <w:r w:rsidR="007F29C0">
        <w:tab/>
      </w:r>
      <w:r w:rsidR="007F29C0">
        <w:tab/>
      </w:r>
    </w:p>
    <w:p w:rsidR="00BE00C1" w:rsidRPr="00ED1B93" w:rsidRDefault="00033EE1" w:rsidP="00E81947">
      <w:pPr>
        <w:tabs>
          <w:tab w:val="left" w:pos="4320"/>
        </w:tabs>
        <w:spacing w:line="240" w:lineRule="exact"/>
        <w:jc w:val="both"/>
        <w:rPr>
          <w:i/>
        </w:rPr>
      </w:pPr>
      <w:r>
        <w:t>Tel 5158921</w:t>
      </w:r>
    </w:p>
    <w:p w:rsidR="00BE00C1" w:rsidRDefault="00BE00C1" w:rsidP="00E81947">
      <w:pPr>
        <w:tabs>
          <w:tab w:val="left" w:pos="4320"/>
        </w:tabs>
        <w:spacing w:line="240" w:lineRule="exact"/>
        <w:jc w:val="both"/>
      </w:pPr>
    </w:p>
    <w:p w:rsidR="00BE00C1" w:rsidRDefault="00CF6C04" w:rsidP="00E81947">
      <w:pPr>
        <w:tabs>
          <w:tab w:val="left" w:pos="4320"/>
        </w:tabs>
        <w:spacing w:line="240" w:lineRule="exact"/>
        <w:jc w:val="both"/>
      </w:pPr>
      <w:r>
        <w:t>/allkirjastatud digitaalselt/</w:t>
      </w:r>
      <w:r>
        <w:tab/>
      </w:r>
      <w:bookmarkStart w:id="0" w:name="_GoBack"/>
      <w:bookmarkEnd w:id="0"/>
      <w:r w:rsidRPr="00CF6C04">
        <w:t>/allkirjastatud digitaalselt/</w:t>
      </w:r>
    </w:p>
    <w:p w:rsidR="00036814" w:rsidRPr="00ED1B93" w:rsidRDefault="00033EE1" w:rsidP="00E81947">
      <w:pPr>
        <w:tabs>
          <w:tab w:val="left" w:pos="4320"/>
        </w:tabs>
        <w:spacing w:line="240" w:lineRule="exact"/>
        <w:jc w:val="both"/>
        <w:rPr>
          <w:i/>
        </w:rPr>
      </w:pPr>
      <w:r>
        <w:t>Aili Küttim</w:t>
      </w:r>
      <w:r w:rsidR="007F29C0">
        <w:tab/>
        <w:t xml:space="preserve">Tõnis </w:t>
      </w:r>
      <w:proofErr w:type="spellStart"/>
      <w:r w:rsidR="007F29C0">
        <w:t>Saarnak</w:t>
      </w:r>
      <w:proofErr w:type="spellEnd"/>
      <w:r w:rsidR="00ED1B93">
        <w:rPr>
          <w:i/>
        </w:rPr>
        <w:t>/</w:t>
      </w:r>
    </w:p>
    <w:p w:rsidR="00BE00C1" w:rsidRPr="000E7778" w:rsidRDefault="00033EE1" w:rsidP="00E81947">
      <w:pPr>
        <w:jc w:val="both"/>
        <w:rPr>
          <w:i/>
        </w:rPr>
      </w:pPr>
      <w:r>
        <w:t>Saarte piirkonna juhataja</w:t>
      </w:r>
      <w:r w:rsidR="007F29C0">
        <w:tab/>
      </w:r>
      <w:r w:rsidR="007F29C0">
        <w:tab/>
      </w:r>
      <w:r w:rsidR="007F29C0">
        <w:tab/>
        <w:t>juhatuse liige</w:t>
      </w:r>
    </w:p>
    <w:p w:rsidR="00627B6D" w:rsidRDefault="00627B6D" w:rsidP="00E81947">
      <w:pPr>
        <w:jc w:val="both"/>
      </w:pPr>
      <w:r>
        <w:br w:type="page"/>
      </w:r>
    </w:p>
    <w:p w:rsidR="00627B6D" w:rsidRDefault="00627B6D"/>
    <w:p w:rsidR="00627B6D" w:rsidRDefault="00627B6D"/>
    <w:p w:rsidR="00627B6D" w:rsidRDefault="00627B6D"/>
    <w:p w:rsidR="00627B6D" w:rsidRDefault="00627B6D"/>
    <w:p w:rsidR="00627B6D" w:rsidRDefault="00627B6D">
      <w:r>
        <w:t>RMK</w:t>
      </w:r>
      <w:r w:rsidR="00C461D9">
        <w:tab/>
      </w:r>
      <w:r w:rsidR="00C461D9">
        <w:tab/>
      </w:r>
      <w:r w:rsidR="00C461D9">
        <w:tab/>
      </w:r>
      <w:r w:rsidR="00C461D9">
        <w:tab/>
      </w:r>
      <w:r>
        <w:tab/>
      </w:r>
      <w:r w:rsidR="00ED5F86">
        <w:tab/>
      </w:r>
      <w:r>
        <w:tab/>
      </w:r>
      <w:r>
        <w:tab/>
        <w:t>“</w:t>
      </w:r>
      <w:proofErr w:type="spellStart"/>
      <w:r w:rsidR="00C3016E">
        <w:t>…….</w:t>
      </w:r>
      <w:r>
        <w:t>“</w:t>
      </w:r>
      <w:r w:rsidR="00C3016E">
        <w:t>……………</w:t>
      </w:r>
      <w:proofErr w:type="spellEnd"/>
      <w:r w:rsidR="00C3016E">
        <w:t xml:space="preserve">. </w:t>
      </w:r>
      <w:r>
        <w:t>20…</w:t>
      </w:r>
      <w:r w:rsidR="00C3016E">
        <w:t>.</w:t>
      </w:r>
    </w:p>
    <w:p w:rsidR="00627B6D" w:rsidRDefault="00627B6D"/>
    <w:p w:rsidR="00627B6D" w:rsidRDefault="00627B6D"/>
    <w:p w:rsidR="00627B6D" w:rsidRDefault="00627B6D"/>
    <w:p w:rsidR="00627B6D" w:rsidRDefault="00627B6D">
      <w:pPr>
        <w:pStyle w:val="Pealkiri2"/>
      </w:pPr>
    </w:p>
    <w:p w:rsidR="00627B6D" w:rsidRPr="003840C8" w:rsidRDefault="00C7517A">
      <w:pPr>
        <w:rPr>
          <w:b/>
        </w:rPr>
      </w:pPr>
      <w:r w:rsidRPr="003840C8">
        <w:rPr>
          <w:b/>
        </w:rPr>
        <w:t xml:space="preserve">Taotlus </w:t>
      </w:r>
      <w:r w:rsidR="00627B6D" w:rsidRPr="003840C8">
        <w:rPr>
          <w:b/>
        </w:rPr>
        <w:t>ürituse korraldamise kohta riigimetsas</w:t>
      </w:r>
    </w:p>
    <w:p w:rsidR="00627B6D" w:rsidRDefault="00627B6D"/>
    <w:p w:rsidR="00627B6D" w:rsidRDefault="00627B6D"/>
    <w:p w:rsidR="00627B6D" w:rsidRDefault="00627B6D">
      <w:proofErr w:type="spellStart"/>
      <w:r>
        <w:t>…………………………………………………</w:t>
      </w:r>
      <w:r w:rsidR="00ED5F86">
        <w:t>…………………..</w:t>
      </w:r>
      <w:r>
        <w:t>……</w:t>
      </w:r>
      <w:proofErr w:type="spellEnd"/>
      <w:r>
        <w:t xml:space="preserve">.. palub luba </w:t>
      </w:r>
    </w:p>
    <w:p w:rsidR="00627B6D" w:rsidRDefault="00627B6D">
      <w:r>
        <w:tab/>
      </w:r>
      <w:r>
        <w:tab/>
      </w:r>
      <w:r w:rsidR="00754082">
        <w:t>/</w:t>
      </w:r>
      <w:r w:rsidR="00C231CA" w:rsidRPr="00754082">
        <w:rPr>
          <w:i/>
          <w:sz w:val="20"/>
        </w:rPr>
        <w:t>juriidiline</w:t>
      </w:r>
      <w:r w:rsidRPr="00754082">
        <w:rPr>
          <w:i/>
          <w:sz w:val="20"/>
        </w:rPr>
        <w:t xml:space="preserve"> isik</w:t>
      </w:r>
      <w:r w:rsidR="00C231CA" w:rsidRPr="00754082">
        <w:rPr>
          <w:i/>
          <w:sz w:val="20"/>
        </w:rPr>
        <w:t>, esindaja</w:t>
      </w:r>
      <w:r w:rsidR="00754082">
        <w:rPr>
          <w:sz w:val="20"/>
        </w:rPr>
        <w:t>/</w:t>
      </w:r>
      <w:r>
        <w:rPr>
          <w:sz w:val="20"/>
        </w:rPr>
        <w:t xml:space="preserve"> </w:t>
      </w:r>
      <w:r>
        <w:rPr>
          <w:sz w:val="20"/>
        </w:rPr>
        <w:tab/>
      </w:r>
      <w:r>
        <w:rPr>
          <w:sz w:val="20"/>
        </w:rPr>
        <w:tab/>
      </w:r>
      <w:r>
        <w:rPr>
          <w:sz w:val="20"/>
        </w:rPr>
        <w:tab/>
      </w:r>
      <w:r>
        <w:rPr>
          <w:sz w:val="20"/>
        </w:rPr>
        <w:tab/>
      </w:r>
      <w:proofErr w:type="spellStart"/>
      <w:r w:rsidR="00C3016E">
        <w:rPr>
          <w:sz w:val="20"/>
        </w:rPr>
        <w:t>….</w:t>
      </w:r>
      <w:r>
        <w:t>…………………………………………</w:t>
      </w:r>
      <w:r w:rsidR="00ED5F86">
        <w:t>…………..</w:t>
      </w:r>
      <w:r>
        <w:t>………</w:t>
      </w:r>
      <w:proofErr w:type="spellEnd"/>
      <w:r>
        <w:t xml:space="preserve">.. korraldamiseks </w:t>
      </w:r>
    </w:p>
    <w:p w:rsidR="00627B6D" w:rsidRDefault="00627B6D">
      <w:proofErr w:type="spellStart"/>
      <w:r>
        <w:t>……………………………………</w:t>
      </w:r>
      <w:proofErr w:type="spellEnd"/>
      <w:r>
        <w:t xml:space="preserve"> vallas </w:t>
      </w:r>
      <w:proofErr w:type="spellStart"/>
      <w:r>
        <w:t>………………………………</w:t>
      </w:r>
      <w:proofErr w:type="spellEnd"/>
      <w:r>
        <w:t xml:space="preserve">.. maakonnas </w:t>
      </w:r>
    </w:p>
    <w:p w:rsidR="00627B6D" w:rsidRDefault="00627B6D">
      <w:proofErr w:type="spellStart"/>
      <w:r>
        <w:t>………………………………</w:t>
      </w:r>
      <w:proofErr w:type="spellEnd"/>
      <w:r>
        <w:t>.. paikneval riigimetsa alal ajavahemikul</w:t>
      </w:r>
    </w:p>
    <w:p w:rsidR="00627B6D" w:rsidRDefault="00627B6D">
      <w:r>
        <w:t xml:space="preserve">“      “                  </w:t>
      </w:r>
    </w:p>
    <w:p w:rsidR="00627B6D" w:rsidRDefault="00627B6D"/>
    <w:p w:rsidR="00627B6D" w:rsidRDefault="00627B6D">
      <w:r>
        <w:t xml:space="preserve">Üritusest osavõtjate ligikaudne </w:t>
      </w:r>
      <w:proofErr w:type="spellStart"/>
      <w:r>
        <w:t>arv……………</w:t>
      </w:r>
      <w:proofErr w:type="spellEnd"/>
      <w:r>
        <w:t>..</w:t>
      </w:r>
    </w:p>
    <w:p w:rsidR="00627B6D" w:rsidRDefault="00627B6D">
      <w:r>
        <w:t xml:space="preserve">Paikkonda saabuvate sõidukite ligikaudne </w:t>
      </w:r>
      <w:proofErr w:type="spellStart"/>
      <w:r>
        <w:t>arv…………</w:t>
      </w:r>
      <w:proofErr w:type="spellEnd"/>
      <w:r>
        <w:t>..</w:t>
      </w:r>
    </w:p>
    <w:p w:rsidR="00627B6D" w:rsidRDefault="00627B6D">
      <w:r>
        <w:t>Ürituse ajakava</w:t>
      </w:r>
    </w:p>
    <w:p w:rsidR="00627B6D" w:rsidRDefault="00627B6D">
      <w:r>
        <w:t xml:space="preserve">Toitlustuse ja kaubanduse </w:t>
      </w:r>
      <w:proofErr w:type="spellStart"/>
      <w:r>
        <w:t>korraldus………</w:t>
      </w:r>
      <w:proofErr w:type="spellEnd"/>
      <w:r>
        <w:t>.</w:t>
      </w:r>
    </w:p>
    <w:p w:rsidR="00627B6D" w:rsidRDefault="00627B6D">
      <w:r>
        <w:t xml:space="preserve">Ürituse korraldamise eest </w:t>
      </w:r>
      <w:proofErr w:type="spellStart"/>
      <w:r>
        <w:t>vastutav(ad</w:t>
      </w:r>
      <w:proofErr w:type="spellEnd"/>
      <w:r>
        <w:t xml:space="preserve">) </w:t>
      </w:r>
      <w:proofErr w:type="spellStart"/>
      <w:r>
        <w:t>isik(ud</w:t>
      </w:r>
      <w:proofErr w:type="spellEnd"/>
      <w:r>
        <w:t>), nende ülesanded ja vastutus,</w:t>
      </w:r>
    </w:p>
    <w:p w:rsidR="00627B6D" w:rsidRDefault="00627B6D">
      <w:r>
        <w:t xml:space="preserve">kontaktandmed. </w:t>
      </w:r>
    </w:p>
    <w:p w:rsidR="00627B6D" w:rsidRDefault="00627B6D"/>
    <w:p w:rsidR="00627B6D" w:rsidRDefault="00627B6D"/>
    <w:p w:rsidR="00627B6D" w:rsidRDefault="00627B6D"/>
    <w:p w:rsidR="00627B6D" w:rsidRDefault="00627B6D"/>
    <w:p w:rsidR="00627B6D" w:rsidRDefault="00237C6E">
      <w:proofErr w:type="spellStart"/>
      <w:r>
        <w:t>……………………………………………</w:t>
      </w:r>
      <w:proofErr w:type="spellEnd"/>
      <w:r>
        <w:t>..</w:t>
      </w:r>
    </w:p>
    <w:p w:rsidR="00ED1B93" w:rsidRDefault="00ED1B93">
      <w:pPr>
        <w:rPr>
          <w:i/>
        </w:rPr>
      </w:pPr>
      <w:proofErr w:type="spellStart"/>
      <w:r>
        <w:t>………………………………/</w:t>
      </w:r>
      <w:r>
        <w:rPr>
          <w:i/>
        </w:rPr>
        <w:t>nimi</w:t>
      </w:r>
      <w:proofErr w:type="spellEnd"/>
      <w:r>
        <w:rPr>
          <w:i/>
        </w:rPr>
        <w:t>/</w:t>
      </w:r>
    </w:p>
    <w:p w:rsidR="00627B6D" w:rsidRPr="00C231CA" w:rsidRDefault="00ED1B93">
      <w:pPr>
        <w:rPr>
          <w:i/>
        </w:rPr>
      </w:pPr>
      <w:proofErr w:type="spellStart"/>
      <w:r>
        <w:t>……………………………...</w:t>
      </w:r>
      <w:r>
        <w:rPr>
          <w:i/>
        </w:rPr>
        <w:t>/ametinimetus</w:t>
      </w:r>
      <w:proofErr w:type="spellEnd"/>
      <w:r>
        <w:rPr>
          <w:i/>
        </w:rPr>
        <w:t>/</w:t>
      </w:r>
    </w:p>
    <w:p w:rsidR="00627B6D" w:rsidRDefault="00627B6D"/>
    <w:p w:rsidR="00627B6D" w:rsidRDefault="00627B6D">
      <w:pPr>
        <w:pStyle w:val="Normaallaadveeb"/>
        <w:rPr>
          <w:sz w:val="16"/>
          <w:lang w:val="et-EE"/>
        </w:rPr>
      </w:pPr>
      <w:r>
        <w:rPr>
          <w:lang w:val="et-EE"/>
        </w:rPr>
        <w:br w:type="page"/>
      </w:r>
    </w:p>
    <w:p w:rsidR="00627B6D" w:rsidRDefault="00627B6D">
      <w:pPr>
        <w:jc w:val="center"/>
        <w:rPr>
          <w:b/>
          <w:bCs/>
          <w:sz w:val="28"/>
        </w:rPr>
      </w:pPr>
      <w:r>
        <w:rPr>
          <w:b/>
          <w:bCs/>
          <w:sz w:val="28"/>
        </w:rPr>
        <w:lastRenderedPageBreak/>
        <w:t>AKT nr …</w:t>
      </w:r>
    </w:p>
    <w:p w:rsidR="00627B6D" w:rsidRDefault="00627B6D">
      <w:pPr>
        <w:jc w:val="center"/>
        <w:rPr>
          <w:b/>
          <w:bCs/>
          <w:sz w:val="28"/>
        </w:rPr>
      </w:pPr>
      <w:r>
        <w:rPr>
          <w:b/>
          <w:bCs/>
          <w:sz w:val="28"/>
        </w:rPr>
        <w:t>ala seisukorra hindamiseks enne</w:t>
      </w:r>
    </w:p>
    <w:p w:rsidR="00627B6D" w:rsidRDefault="00627B6D">
      <w:pPr>
        <w:jc w:val="center"/>
        <w:rPr>
          <w:b/>
          <w:bCs/>
          <w:sz w:val="28"/>
        </w:rPr>
      </w:pPr>
      <w:r>
        <w:rPr>
          <w:b/>
          <w:bCs/>
          <w:sz w:val="28"/>
        </w:rPr>
        <w:t>ürituse algust</w:t>
      </w:r>
    </w:p>
    <w:p w:rsidR="00627B6D" w:rsidRDefault="00627B6D">
      <w:pPr>
        <w:pStyle w:val="Normaallaadveeb"/>
        <w:rPr>
          <w:lang w:val="et-EE"/>
        </w:rPr>
      </w:pPr>
    </w:p>
    <w:p w:rsidR="00627B6D" w:rsidRDefault="00627B6D" w:rsidP="00EE5488">
      <w:r>
        <w:t xml:space="preserve">Akt on koostatud </w:t>
      </w:r>
      <w:r w:rsidR="00C3016E">
        <w:t>„</w:t>
      </w:r>
      <w:r>
        <w:t>….</w:t>
      </w:r>
      <w:r w:rsidR="00C3016E">
        <w:t>“</w:t>
      </w:r>
      <w:r>
        <w:t xml:space="preserve"> </w:t>
      </w:r>
      <w:proofErr w:type="spellStart"/>
      <w:r w:rsidR="00C3016E">
        <w:t>…………………</w:t>
      </w:r>
      <w:proofErr w:type="spellEnd"/>
      <w:r w:rsidR="00C3016E">
        <w:t xml:space="preserve"> 20….</w:t>
      </w:r>
      <w:r w:rsidR="00C461D9">
        <w:t xml:space="preserve">. </w:t>
      </w:r>
      <w:proofErr w:type="spellStart"/>
      <w:r w:rsidR="00C461D9">
        <w:t>……………………</w:t>
      </w:r>
      <w:proofErr w:type="spellEnd"/>
      <w:r w:rsidR="00C461D9">
        <w:t>.</w:t>
      </w:r>
      <w:r w:rsidR="00C3016E">
        <w:t xml:space="preserve"> </w:t>
      </w:r>
      <w:r w:rsidR="00C461D9">
        <w:t xml:space="preserve">RMK </w:t>
      </w:r>
      <w:proofErr w:type="spellStart"/>
      <w:r w:rsidR="006A0DC0">
        <w:t>………………………………</w:t>
      </w:r>
      <w:proofErr w:type="spellEnd"/>
      <w:r w:rsidR="006A0DC0">
        <w:t xml:space="preserve">. </w:t>
      </w:r>
      <w:r w:rsidR="00C3016E">
        <w:t>/</w:t>
      </w:r>
      <w:r w:rsidR="006A0DC0" w:rsidRPr="006A0DC0">
        <w:rPr>
          <w:i/>
        </w:rPr>
        <w:t>struktuuriüksuse nimi</w:t>
      </w:r>
      <w:r w:rsidR="00C3016E">
        <w:t>/</w:t>
      </w:r>
      <w:r w:rsidR="006A0DC0">
        <w:t xml:space="preserve"> </w:t>
      </w:r>
      <w:proofErr w:type="spellStart"/>
      <w:r>
        <w:t>………………………</w:t>
      </w:r>
      <w:proofErr w:type="spellEnd"/>
      <w:r w:rsidR="00C3016E">
        <w:t xml:space="preserve"> /</w:t>
      </w:r>
      <w:r w:rsidR="008A5476">
        <w:rPr>
          <w:i/>
        </w:rPr>
        <w:t xml:space="preserve">ametinimetus, </w:t>
      </w:r>
      <w:r w:rsidR="008A5476" w:rsidRPr="008A5476">
        <w:rPr>
          <w:i/>
        </w:rPr>
        <w:t>nimi</w:t>
      </w:r>
      <w:r w:rsidR="00C3016E">
        <w:t>/</w:t>
      </w:r>
      <w:r w:rsidR="008A5476">
        <w:t xml:space="preserve"> </w:t>
      </w:r>
      <w:proofErr w:type="spellStart"/>
      <w:r>
        <w:t>………</w:t>
      </w:r>
      <w:proofErr w:type="spellEnd"/>
      <w:r>
        <w:t xml:space="preserve">. ja </w:t>
      </w:r>
      <w:r w:rsidR="0003151D">
        <w:t>.................................</w:t>
      </w:r>
      <w:r w:rsidR="00ED5F86">
        <w:t>.............</w:t>
      </w:r>
      <w:r w:rsidR="0003151D">
        <w:t xml:space="preserve">...... </w:t>
      </w:r>
      <w:proofErr w:type="spellStart"/>
      <w:r w:rsidR="008A5476">
        <w:t>…………………</w:t>
      </w:r>
      <w:proofErr w:type="spellEnd"/>
      <w:r>
        <w:rPr>
          <w:sz w:val="16"/>
        </w:rPr>
        <w:t xml:space="preserve"> </w:t>
      </w:r>
      <w:r w:rsidR="00754082">
        <w:rPr>
          <w:sz w:val="16"/>
        </w:rPr>
        <w:t>/</w:t>
      </w:r>
      <w:r w:rsidR="00C231CA" w:rsidRPr="00754082">
        <w:rPr>
          <w:i/>
        </w:rPr>
        <w:t>juriidiline</w:t>
      </w:r>
      <w:r w:rsidRPr="00754082">
        <w:rPr>
          <w:i/>
        </w:rPr>
        <w:t xml:space="preserve"> isik</w:t>
      </w:r>
      <w:r w:rsidR="00C231CA" w:rsidRPr="00754082">
        <w:rPr>
          <w:i/>
        </w:rPr>
        <w:t>, esindaja</w:t>
      </w:r>
      <w:r w:rsidR="00754082">
        <w:t>/</w:t>
      </w:r>
      <w:r>
        <w:t xml:space="preserve"> </w:t>
      </w:r>
      <w:proofErr w:type="spellStart"/>
      <w:r>
        <w:t>…………………………………</w:t>
      </w:r>
      <w:proofErr w:type="spellEnd"/>
      <w:r>
        <w:t>.</w:t>
      </w:r>
      <w:r w:rsidR="00C3016E">
        <w:t xml:space="preserve"> </w:t>
      </w:r>
      <w:r>
        <w:t xml:space="preserve">poolt </w:t>
      </w:r>
    </w:p>
    <w:p w:rsidR="00627B6D" w:rsidRDefault="00627B6D">
      <w:pPr>
        <w:pStyle w:val="Normaallaadveeb"/>
        <w:rPr>
          <w:lang w:val="et-EE"/>
        </w:rPr>
      </w:pPr>
      <w:proofErr w:type="spellStart"/>
      <w:r>
        <w:rPr>
          <w:lang w:val="et-EE"/>
        </w:rPr>
        <w:t>…………………………………………………………………………………………</w:t>
      </w:r>
      <w:proofErr w:type="spellEnd"/>
      <w:r>
        <w:rPr>
          <w:lang w:val="et-EE"/>
        </w:rPr>
        <w:t>..</w:t>
      </w:r>
    </w:p>
    <w:p w:rsidR="00627B6D" w:rsidRPr="00754082" w:rsidRDefault="00754082">
      <w:pPr>
        <w:pStyle w:val="Normaallaadveeb"/>
        <w:ind w:left="1440" w:firstLine="720"/>
        <w:rPr>
          <w:sz w:val="20"/>
          <w:szCs w:val="20"/>
          <w:lang w:val="et-EE"/>
        </w:rPr>
      </w:pPr>
      <w:r w:rsidRPr="00754082">
        <w:rPr>
          <w:sz w:val="20"/>
          <w:szCs w:val="20"/>
          <w:lang w:val="et-EE"/>
        </w:rPr>
        <w:t>/</w:t>
      </w:r>
      <w:r w:rsidRPr="00754082">
        <w:rPr>
          <w:i/>
          <w:sz w:val="20"/>
          <w:szCs w:val="20"/>
          <w:lang w:val="et-EE"/>
        </w:rPr>
        <w:t>kasutatava riigimetsa  asukoht</w:t>
      </w:r>
      <w:r w:rsidRPr="00754082">
        <w:rPr>
          <w:sz w:val="20"/>
          <w:szCs w:val="20"/>
          <w:lang w:val="et-EE"/>
        </w:rPr>
        <w:t>/</w:t>
      </w:r>
    </w:p>
    <w:p w:rsidR="00627B6D" w:rsidRDefault="00627B6D">
      <w:pPr>
        <w:pStyle w:val="Normaallaadveeb"/>
        <w:rPr>
          <w:lang w:val="et-EE"/>
        </w:rPr>
      </w:pPr>
      <w:r>
        <w:rPr>
          <w:lang w:val="et-EE"/>
        </w:rPr>
        <w:t>seisukorra hindamiseks.</w:t>
      </w:r>
    </w:p>
    <w:p w:rsidR="00627B6D" w:rsidRDefault="00627B6D">
      <w:pPr>
        <w:pStyle w:val="Normaallaadveeb"/>
        <w:rPr>
          <w:lang w:val="et-EE"/>
        </w:rPr>
      </w:pPr>
    </w:p>
    <w:p w:rsidR="00627B6D" w:rsidRDefault="00627B6D">
      <w:pPr>
        <w:pStyle w:val="Normaallaadveeb"/>
        <w:rPr>
          <w:lang w:val="et-EE"/>
        </w:rPr>
      </w:pPr>
      <w:r>
        <w:rPr>
          <w:lang w:val="et-EE"/>
        </w:rPr>
        <w:t>Ala seisukord:</w:t>
      </w:r>
    </w:p>
    <w:p w:rsidR="00627B6D" w:rsidRDefault="00627B6D">
      <w:pPr>
        <w:pStyle w:val="Normaallaadveeb"/>
        <w:rPr>
          <w:lang w:val="et-EE"/>
        </w:rPr>
      </w:pPr>
      <w:r>
        <w:rPr>
          <w:lang w:val="et-EE"/>
        </w:rPr>
        <w:t>..</w:t>
      </w:r>
      <w:proofErr w:type="spellStart"/>
      <w:r>
        <w:rPr>
          <w:lang w:val="et-EE"/>
        </w:rPr>
        <w:t>…………………………………………………………………………………</w:t>
      </w:r>
      <w:proofErr w:type="spellEnd"/>
    </w:p>
    <w:p w:rsidR="00627B6D" w:rsidRDefault="00627B6D">
      <w:pPr>
        <w:pStyle w:val="Normaallaadveeb"/>
        <w:rPr>
          <w:lang w:val="et-EE"/>
        </w:rPr>
      </w:pPr>
      <w:proofErr w:type="spellStart"/>
      <w:r>
        <w:rPr>
          <w:lang w:val="et-EE"/>
        </w:rPr>
        <w:t>…………………………………………………………………………………</w:t>
      </w:r>
      <w:proofErr w:type="spellEnd"/>
      <w:r>
        <w:rPr>
          <w:lang w:val="et-EE"/>
        </w:rPr>
        <w:t>..</w:t>
      </w:r>
    </w:p>
    <w:p w:rsidR="00627B6D" w:rsidRDefault="00627B6D">
      <w:pPr>
        <w:pStyle w:val="Normaallaadveeb"/>
        <w:rPr>
          <w:lang w:val="et-EE"/>
        </w:rPr>
      </w:pPr>
      <w:proofErr w:type="spellStart"/>
      <w:r>
        <w:rPr>
          <w:lang w:val="et-EE"/>
        </w:rPr>
        <w:t>…………………………………………………………………………………</w:t>
      </w:r>
      <w:proofErr w:type="spellEnd"/>
      <w:r>
        <w:rPr>
          <w:lang w:val="et-EE"/>
        </w:rPr>
        <w:t>..</w:t>
      </w:r>
    </w:p>
    <w:p w:rsidR="00627B6D" w:rsidRDefault="00627B6D">
      <w:pPr>
        <w:pStyle w:val="Normaallaadveeb"/>
        <w:rPr>
          <w:lang w:val="et-EE"/>
        </w:rPr>
      </w:pPr>
      <w:proofErr w:type="spellStart"/>
      <w:r>
        <w:rPr>
          <w:lang w:val="et-EE"/>
        </w:rPr>
        <w:t>…………………………………………………………………………………</w:t>
      </w:r>
      <w:proofErr w:type="spellEnd"/>
      <w:r>
        <w:rPr>
          <w:lang w:val="et-EE"/>
        </w:rPr>
        <w:t>..</w:t>
      </w:r>
    </w:p>
    <w:p w:rsidR="00627B6D" w:rsidRDefault="00627B6D">
      <w:pPr>
        <w:pStyle w:val="Normaallaadveeb"/>
        <w:rPr>
          <w:lang w:val="et-EE"/>
        </w:rPr>
      </w:pPr>
      <w:proofErr w:type="spellStart"/>
      <w:r>
        <w:rPr>
          <w:lang w:val="et-EE"/>
        </w:rPr>
        <w:t>…………………………………………………………………………………</w:t>
      </w:r>
      <w:proofErr w:type="spellEnd"/>
      <w:r>
        <w:rPr>
          <w:lang w:val="et-EE"/>
        </w:rPr>
        <w:t>..</w:t>
      </w:r>
    </w:p>
    <w:p w:rsidR="00627B6D" w:rsidRDefault="00627B6D">
      <w:pPr>
        <w:pStyle w:val="Normaallaadveeb"/>
        <w:rPr>
          <w:lang w:val="et-EE"/>
        </w:rPr>
      </w:pPr>
      <w:proofErr w:type="spellStart"/>
      <w:r>
        <w:rPr>
          <w:lang w:val="et-EE"/>
        </w:rPr>
        <w:t>…………………………………………………………………………………</w:t>
      </w:r>
      <w:proofErr w:type="spellEnd"/>
      <w:r>
        <w:rPr>
          <w:lang w:val="et-EE"/>
        </w:rPr>
        <w:t>..</w:t>
      </w:r>
    </w:p>
    <w:p w:rsidR="00627B6D" w:rsidRDefault="00627B6D">
      <w:pPr>
        <w:pStyle w:val="Normaallaadveeb"/>
        <w:rPr>
          <w:lang w:val="et-EE"/>
        </w:rPr>
      </w:pPr>
      <w:r>
        <w:rPr>
          <w:lang w:val="et-EE"/>
        </w:rPr>
        <w:t>Lisa: asukoha skeem</w:t>
      </w:r>
    </w:p>
    <w:p w:rsidR="00627B6D" w:rsidRDefault="00627B6D" w:rsidP="00E9747D">
      <w:pPr>
        <w:pStyle w:val="Normaallaadveeb"/>
        <w:rPr>
          <w:lang w:val="et-EE"/>
        </w:rPr>
      </w:pPr>
      <w:r>
        <w:rPr>
          <w:lang w:val="et-EE"/>
        </w:rPr>
        <w:t>RMK</w:t>
      </w:r>
      <w:r>
        <w:rPr>
          <w:lang w:val="et-EE"/>
        </w:rPr>
        <w:tab/>
      </w:r>
      <w:r>
        <w:rPr>
          <w:lang w:val="et-EE"/>
        </w:rPr>
        <w:tab/>
      </w:r>
      <w:r>
        <w:rPr>
          <w:lang w:val="et-EE"/>
        </w:rPr>
        <w:tab/>
      </w:r>
      <w:r>
        <w:rPr>
          <w:lang w:val="et-EE"/>
        </w:rPr>
        <w:tab/>
      </w:r>
      <w:r>
        <w:rPr>
          <w:lang w:val="et-EE"/>
        </w:rPr>
        <w:tab/>
      </w:r>
      <w:r w:rsidR="00E9747D">
        <w:rPr>
          <w:lang w:val="et-EE"/>
        </w:rPr>
        <w:tab/>
      </w:r>
      <w:r>
        <w:rPr>
          <w:lang w:val="et-EE"/>
        </w:rPr>
        <w:tab/>
        <w:t xml:space="preserve">Ürituse korraldaja </w:t>
      </w:r>
    </w:p>
    <w:p w:rsidR="00627B6D" w:rsidRDefault="00627B6D">
      <w:pPr>
        <w:pStyle w:val="Normaallaadveeb"/>
        <w:rPr>
          <w:lang w:val="et-EE"/>
        </w:rPr>
      </w:pPr>
      <w:proofErr w:type="spellStart"/>
      <w:r>
        <w:rPr>
          <w:lang w:val="et-EE"/>
        </w:rPr>
        <w:t>……………</w:t>
      </w:r>
      <w:r w:rsidR="001D6A33">
        <w:rPr>
          <w:lang w:val="et-EE"/>
        </w:rPr>
        <w:t>…………</w:t>
      </w:r>
      <w:r>
        <w:rPr>
          <w:lang w:val="et-EE"/>
        </w:rPr>
        <w:t>………………</w:t>
      </w:r>
      <w:proofErr w:type="spellEnd"/>
      <w:r>
        <w:rPr>
          <w:lang w:val="et-EE"/>
        </w:rPr>
        <w:tab/>
      </w:r>
      <w:r>
        <w:rPr>
          <w:lang w:val="et-EE"/>
        </w:rPr>
        <w:tab/>
      </w:r>
      <w:proofErr w:type="spellStart"/>
      <w:r>
        <w:rPr>
          <w:lang w:val="et-EE"/>
        </w:rPr>
        <w:t>………………………………</w:t>
      </w:r>
      <w:proofErr w:type="spellEnd"/>
    </w:p>
    <w:p w:rsidR="0003151D" w:rsidRDefault="00627B6D">
      <w:pPr>
        <w:pStyle w:val="Normaallaadveeb"/>
        <w:rPr>
          <w:lang w:val="et-EE"/>
        </w:rPr>
      </w:pPr>
      <w:proofErr w:type="spellStart"/>
      <w:r>
        <w:rPr>
          <w:lang w:val="et-EE"/>
        </w:rPr>
        <w:t>………………………………………</w:t>
      </w:r>
      <w:proofErr w:type="spellEnd"/>
      <w:r>
        <w:rPr>
          <w:lang w:val="et-EE"/>
        </w:rPr>
        <w:tab/>
      </w:r>
      <w:r>
        <w:rPr>
          <w:lang w:val="et-EE"/>
        </w:rPr>
        <w:tab/>
      </w:r>
      <w:proofErr w:type="spellStart"/>
      <w:r>
        <w:rPr>
          <w:lang w:val="et-EE"/>
        </w:rPr>
        <w:t>………………………………</w:t>
      </w:r>
      <w:proofErr w:type="spellEnd"/>
    </w:p>
    <w:p w:rsidR="000437DB" w:rsidRPr="000437DB" w:rsidRDefault="00ED1B93" w:rsidP="000437DB">
      <w:pPr>
        <w:rPr>
          <w:i/>
        </w:rPr>
      </w:pPr>
      <w:proofErr w:type="spellStart"/>
      <w:r>
        <w:t>………………………………../</w:t>
      </w:r>
      <w:r>
        <w:rPr>
          <w:i/>
        </w:rPr>
        <w:t>n</w:t>
      </w:r>
      <w:r w:rsidR="00ED5F86">
        <w:rPr>
          <w:i/>
        </w:rPr>
        <w:t>imi</w:t>
      </w:r>
      <w:proofErr w:type="spellEnd"/>
      <w:r>
        <w:rPr>
          <w:i/>
        </w:rPr>
        <w:t>/</w:t>
      </w:r>
    </w:p>
    <w:p w:rsidR="000437DB" w:rsidRPr="00ED1B93" w:rsidRDefault="00ED1B93" w:rsidP="000437DB">
      <w:proofErr w:type="spellStart"/>
      <w:r>
        <w:t>………………………………./</w:t>
      </w:r>
      <w:r>
        <w:rPr>
          <w:i/>
        </w:rPr>
        <w:t>a</w:t>
      </w:r>
      <w:r w:rsidR="0003151D" w:rsidRPr="000437DB">
        <w:rPr>
          <w:i/>
        </w:rPr>
        <w:t>met</w:t>
      </w:r>
      <w:r w:rsidR="00E9747D">
        <w:rPr>
          <w:i/>
        </w:rPr>
        <w:t>inimetus</w:t>
      </w:r>
      <w:proofErr w:type="spellEnd"/>
      <w:r>
        <w:t>/</w:t>
      </w:r>
    </w:p>
    <w:p w:rsidR="00627B6D" w:rsidRDefault="00627B6D">
      <w:pPr>
        <w:pStyle w:val="Normaallaadveeb"/>
        <w:rPr>
          <w:sz w:val="16"/>
          <w:lang w:val="et-EE"/>
        </w:rPr>
      </w:pPr>
    </w:p>
    <w:p w:rsidR="00ED5F86" w:rsidRDefault="00ED5F86">
      <w:pPr>
        <w:pStyle w:val="Normaallaadveeb"/>
        <w:rPr>
          <w:sz w:val="16"/>
          <w:lang w:val="et-EE"/>
        </w:rPr>
      </w:pPr>
    </w:p>
    <w:p w:rsidR="00223671" w:rsidRDefault="00223671">
      <w:pPr>
        <w:pStyle w:val="Normaallaadveeb"/>
        <w:rPr>
          <w:sz w:val="16"/>
          <w:lang w:val="et-EE"/>
        </w:rPr>
      </w:pPr>
    </w:p>
    <w:p w:rsidR="00627B6D" w:rsidRDefault="00627B6D">
      <w:pPr>
        <w:jc w:val="center"/>
        <w:rPr>
          <w:b/>
          <w:bCs/>
        </w:rPr>
      </w:pPr>
    </w:p>
    <w:p w:rsidR="00627B6D" w:rsidRDefault="00627B6D">
      <w:pPr>
        <w:jc w:val="center"/>
        <w:rPr>
          <w:b/>
          <w:bCs/>
          <w:sz w:val="28"/>
        </w:rPr>
      </w:pPr>
      <w:r>
        <w:rPr>
          <w:b/>
          <w:bCs/>
          <w:sz w:val="28"/>
        </w:rPr>
        <w:t xml:space="preserve">Ala seisukorra </w:t>
      </w:r>
    </w:p>
    <w:p w:rsidR="00627B6D" w:rsidRDefault="00627B6D">
      <w:pPr>
        <w:jc w:val="center"/>
      </w:pPr>
      <w:r>
        <w:rPr>
          <w:b/>
          <w:bCs/>
          <w:sz w:val="28"/>
        </w:rPr>
        <w:t>ülevaatamise AKT nr …</w:t>
      </w:r>
    </w:p>
    <w:p w:rsidR="00627B6D" w:rsidRDefault="00627B6D">
      <w:pPr>
        <w:pStyle w:val="Normaallaadveeb"/>
        <w:jc w:val="center"/>
        <w:rPr>
          <w:b/>
          <w:bCs/>
          <w:caps/>
          <w:lang w:val="et-EE"/>
        </w:rPr>
      </w:pPr>
    </w:p>
    <w:p w:rsidR="00627B6D" w:rsidRDefault="00754082">
      <w:pPr>
        <w:pStyle w:val="Normaallaadveeb"/>
        <w:rPr>
          <w:lang w:val="et-EE"/>
        </w:rPr>
      </w:pPr>
      <w:r>
        <w:rPr>
          <w:lang w:val="et-EE"/>
        </w:rPr>
        <w:t>A</w:t>
      </w:r>
      <w:r w:rsidR="00627B6D">
        <w:rPr>
          <w:lang w:val="et-EE"/>
        </w:rPr>
        <w:t>kt on koostatud</w:t>
      </w:r>
      <w:r w:rsidR="00627B6D">
        <w:rPr>
          <w:b/>
          <w:bCs/>
          <w:lang w:val="et-EE"/>
        </w:rPr>
        <w:t xml:space="preserve"> </w:t>
      </w:r>
      <w:r w:rsidR="00C3016E">
        <w:rPr>
          <w:lang w:val="et-EE"/>
        </w:rPr>
        <w:t xml:space="preserve">“….” </w:t>
      </w:r>
      <w:proofErr w:type="spellStart"/>
      <w:r w:rsidR="00C3016E">
        <w:rPr>
          <w:lang w:val="et-EE"/>
        </w:rPr>
        <w:t>……………………</w:t>
      </w:r>
      <w:proofErr w:type="spellEnd"/>
      <w:r w:rsidR="00C3016E">
        <w:rPr>
          <w:lang w:val="et-EE"/>
        </w:rPr>
        <w:t xml:space="preserve"> 20….</w:t>
      </w:r>
    </w:p>
    <w:p w:rsidR="00627B6D" w:rsidRDefault="00627B6D">
      <w:pPr>
        <w:pStyle w:val="Normaallaadveeb"/>
        <w:rPr>
          <w:lang w:val="et-EE"/>
        </w:rPr>
      </w:pPr>
      <w:proofErr w:type="spellStart"/>
      <w:r>
        <w:rPr>
          <w:lang w:val="et-EE"/>
        </w:rPr>
        <w:t>…………………………………………………………………………….ühelt</w:t>
      </w:r>
      <w:proofErr w:type="spellEnd"/>
      <w:r>
        <w:rPr>
          <w:lang w:val="et-EE"/>
        </w:rPr>
        <w:t xml:space="preserve"> poolt ja</w:t>
      </w:r>
    </w:p>
    <w:p w:rsidR="00627B6D" w:rsidRDefault="00627B6D">
      <w:pPr>
        <w:pStyle w:val="Normaallaadveeb"/>
        <w:rPr>
          <w:lang w:val="et-EE"/>
        </w:rPr>
      </w:pPr>
      <w:r>
        <w:rPr>
          <w:lang w:val="et-EE"/>
        </w:rPr>
        <w:t xml:space="preserve">RMK, keda esindab </w:t>
      </w:r>
      <w:proofErr w:type="spellStart"/>
      <w:r w:rsidR="008A5476" w:rsidRPr="008A5476">
        <w:rPr>
          <w:lang w:val="et-EE"/>
        </w:rPr>
        <w:t>………………………………</w:t>
      </w:r>
      <w:r w:rsidR="008A5476">
        <w:rPr>
          <w:lang w:val="et-EE"/>
        </w:rPr>
        <w:t>………………</w:t>
      </w:r>
      <w:proofErr w:type="spellEnd"/>
      <w:r w:rsidR="008A5476">
        <w:rPr>
          <w:lang w:val="et-EE"/>
        </w:rPr>
        <w:t>.</w:t>
      </w:r>
      <w:r w:rsidR="008A5476" w:rsidRPr="008A5476">
        <w:rPr>
          <w:lang w:val="et-EE"/>
        </w:rPr>
        <w:t xml:space="preserve"> </w:t>
      </w:r>
      <w:r w:rsidR="00C3016E">
        <w:rPr>
          <w:lang w:val="et-EE"/>
        </w:rPr>
        <w:t>/</w:t>
      </w:r>
      <w:r w:rsidR="008A5476" w:rsidRPr="008A5476">
        <w:rPr>
          <w:i/>
          <w:lang w:val="et-EE"/>
        </w:rPr>
        <w:t>struktuuriüksuse nimi</w:t>
      </w:r>
      <w:r w:rsidR="00C3016E">
        <w:rPr>
          <w:lang w:val="et-EE"/>
        </w:rPr>
        <w:t>/</w:t>
      </w:r>
      <w:r w:rsidR="008A5476" w:rsidRPr="008A5476">
        <w:rPr>
          <w:lang w:val="et-EE"/>
        </w:rPr>
        <w:t xml:space="preserve"> </w:t>
      </w:r>
      <w:proofErr w:type="spellStart"/>
      <w:r w:rsidR="008A5476" w:rsidRPr="008A5476">
        <w:rPr>
          <w:lang w:val="et-EE"/>
        </w:rPr>
        <w:t>………………………</w:t>
      </w:r>
      <w:r w:rsidR="008A5476">
        <w:rPr>
          <w:lang w:val="et-EE"/>
        </w:rPr>
        <w:t>…………………………………</w:t>
      </w:r>
      <w:proofErr w:type="spellEnd"/>
      <w:r w:rsidR="008A5476">
        <w:rPr>
          <w:lang w:val="et-EE"/>
        </w:rPr>
        <w:t>.</w:t>
      </w:r>
      <w:r w:rsidR="00C3016E">
        <w:rPr>
          <w:lang w:val="et-EE"/>
        </w:rPr>
        <w:t xml:space="preserve"> /</w:t>
      </w:r>
      <w:r w:rsidR="008A5476" w:rsidRPr="008A5476">
        <w:rPr>
          <w:i/>
          <w:lang w:val="et-EE"/>
        </w:rPr>
        <w:t>ametinimetus, nimi</w:t>
      </w:r>
      <w:r w:rsidR="00C3016E">
        <w:rPr>
          <w:lang w:val="et-EE"/>
        </w:rPr>
        <w:t>/</w:t>
      </w:r>
      <w:r w:rsidR="008A5476">
        <w:rPr>
          <w:lang w:val="et-EE"/>
        </w:rPr>
        <w:t xml:space="preserve"> ja </w:t>
      </w:r>
    </w:p>
    <w:p w:rsidR="00627B6D" w:rsidRDefault="00627B6D">
      <w:pPr>
        <w:pStyle w:val="Normaallaadveeb"/>
        <w:rPr>
          <w:lang w:val="et-EE"/>
        </w:rPr>
      </w:pPr>
      <w:proofErr w:type="spellStart"/>
      <w:r>
        <w:rPr>
          <w:lang w:val="et-EE"/>
        </w:rPr>
        <w:t>……………………………</w:t>
      </w:r>
      <w:proofErr w:type="spellEnd"/>
      <w:r>
        <w:rPr>
          <w:lang w:val="et-EE"/>
        </w:rPr>
        <w:t xml:space="preserve"> </w:t>
      </w:r>
    </w:p>
    <w:p w:rsidR="00627B6D" w:rsidRDefault="00627B6D">
      <w:pPr>
        <w:pStyle w:val="Normaallaadveeb"/>
        <w:rPr>
          <w:lang w:val="et-EE"/>
        </w:rPr>
      </w:pPr>
      <w:r>
        <w:rPr>
          <w:lang w:val="et-EE"/>
        </w:rPr>
        <w:t xml:space="preserve">teiselt poolt, on koostanud ürituse korraldamiseks kasutatud ala seisukorra ülevaatuse akti vastavalt </w:t>
      </w:r>
      <w:proofErr w:type="spellStart"/>
      <w:r>
        <w:rPr>
          <w:lang w:val="et-EE"/>
        </w:rPr>
        <w:t>………………</w:t>
      </w:r>
      <w:proofErr w:type="spellEnd"/>
      <w:r>
        <w:rPr>
          <w:lang w:val="et-EE"/>
        </w:rPr>
        <w:t xml:space="preserve"> </w:t>
      </w:r>
      <w:proofErr w:type="spellStart"/>
      <w:r>
        <w:rPr>
          <w:lang w:val="et-EE"/>
        </w:rPr>
        <w:t>…………</w:t>
      </w:r>
      <w:proofErr w:type="spellEnd"/>
      <w:r>
        <w:rPr>
          <w:lang w:val="et-EE"/>
        </w:rPr>
        <w:t xml:space="preserve"> ja RMK vahelisele “</w:t>
      </w:r>
      <w:r w:rsidR="00C3016E">
        <w:rPr>
          <w:lang w:val="et-EE"/>
        </w:rPr>
        <w:t>…..</w:t>
      </w:r>
      <w:r>
        <w:rPr>
          <w:lang w:val="et-EE"/>
        </w:rPr>
        <w:t>“</w:t>
      </w:r>
      <w:r w:rsidR="00C3016E">
        <w:rPr>
          <w:lang w:val="et-EE"/>
        </w:rPr>
        <w:t xml:space="preserve"> </w:t>
      </w:r>
      <w:proofErr w:type="spellStart"/>
      <w:r w:rsidR="00C3016E">
        <w:rPr>
          <w:lang w:val="et-EE"/>
        </w:rPr>
        <w:t>…………</w:t>
      </w:r>
      <w:proofErr w:type="spellEnd"/>
      <w:r w:rsidR="00C3016E">
        <w:rPr>
          <w:lang w:val="et-EE"/>
        </w:rPr>
        <w:t xml:space="preserve">.. </w:t>
      </w:r>
      <w:r>
        <w:rPr>
          <w:lang w:val="et-EE"/>
        </w:rPr>
        <w:t>20….</w:t>
      </w:r>
      <w:r w:rsidR="0003151D">
        <w:rPr>
          <w:lang w:val="et-EE"/>
        </w:rPr>
        <w:t xml:space="preserve"> sõlmitud</w:t>
      </w:r>
      <w:r>
        <w:rPr>
          <w:lang w:val="et-EE"/>
        </w:rPr>
        <w:t xml:space="preserve"> lepingule</w:t>
      </w:r>
      <w:r w:rsidR="0003151D">
        <w:rPr>
          <w:lang w:val="et-EE"/>
        </w:rPr>
        <w:t xml:space="preserve"> nr ..........</w:t>
      </w:r>
      <w:r>
        <w:rPr>
          <w:lang w:val="et-EE"/>
        </w:rPr>
        <w:t xml:space="preserve">. </w:t>
      </w:r>
    </w:p>
    <w:p w:rsidR="00627B6D" w:rsidRDefault="00627B6D" w:rsidP="0003151D">
      <w:pPr>
        <w:pStyle w:val="Normaallaadveeb"/>
        <w:spacing w:line="360" w:lineRule="auto"/>
        <w:rPr>
          <w:lang w:val="et-EE"/>
        </w:rPr>
      </w:pPr>
      <w:r>
        <w:rPr>
          <w:lang w:val="et-EE"/>
        </w:rPr>
        <w:t xml:space="preserve">Pooled on kindlaks teinud, et riigimetsas  kvartalites </w:t>
      </w:r>
      <w:proofErr w:type="spellStart"/>
      <w:r>
        <w:rPr>
          <w:lang w:val="et-EE"/>
        </w:rPr>
        <w:t>……………eraldistel……………</w:t>
      </w:r>
      <w:proofErr w:type="spellEnd"/>
      <w:r>
        <w:rPr>
          <w:lang w:val="et-EE"/>
        </w:rPr>
        <w:t>. paiknev ala ning muu mets on pärast ürituse lõpetamist korrastatud/korrastamata vastavalt lepingu tingimustele.</w:t>
      </w:r>
    </w:p>
    <w:p w:rsidR="00627B6D" w:rsidRDefault="00627B6D">
      <w:pPr>
        <w:pStyle w:val="Normaallaadveeb"/>
        <w:rPr>
          <w:lang w:val="et-EE"/>
        </w:rPr>
      </w:pPr>
      <w:r>
        <w:rPr>
          <w:lang w:val="et-EE"/>
        </w:rPr>
        <w:t>RMK-l riigimetsa kasutajale pretensioone ei ole</w:t>
      </w:r>
      <w:r w:rsidR="00CB084F">
        <w:rPr>
          <w:lang w:val="et-EE"/>
        </w:rPr>
        <w:t xml:space="preserve">/ RMK on avastanud ala, metsa </w:t>
      </w:r>
      <w:r>
        <w:rPr>
          <w:lang w:val="et-EE"/>
        </w:rPr>
        <w:t>(teede-, sihtide) kahjustused alljärgnevas mahus ja maksumusega:</w:t>
      </w:r>
    </w:p>
    <w:p w:rsidR="00627B6D" w:rsidRDefault="00627B6D">
      <w:pPr>
        <w:pStyle w:val="Normaallaadveeb"/>
        <w:rPr>
          <w:lang w:val="et-EE"/>
        </w:rPr>
      </w:pPr>
      <w:proofErr w:type="spellStart"/>
      <w:r>
        <w:rPr>
          <w:lang w:val="et-EE"/>
        </w:rPr>
        <w:t>…………………………………………………………………………………………</w:t>
      </w:r>
      <w:proofErr w:type="spellEnd"/>
      <w:r>
        <w:rPr>
          <w:lang w:val="et-EE"/>
        </w:rPr>
        <w:t>..</w:t>
      </w:r>
    </w:p>
    <w:p w:rsidR="00627B6D" w:rsidRDefault="00627B6D">
      <w:pPr>
        <w:pStyle w:val="Normaallaadveeb"/>
        <w:rPr>
          <w:lang w:val="et-EE"/>
        </w:rPr>
      </w:pPr>
      <w:proofErr w:type="spellStart"/>
      <w:r>
        <w:rPr>
          <w:lang w:val="et-EE"/>
        </w:rPr>
        <w:t>…………………………………………………………………………………………</w:t>
      </w:r>
      <w:proofErr w:type="spellEnd"/>
      <w:r>
        <w:rPr>
          <w:lang w:val="et-EE"/>
        </w:rPr>
        <w:t>..</w:t>
      </w:r>
    </w:p>
    <w:p w:rsidR="00627B6D" w:rsidRDefault="00627B6D">
      <w:pPr>
        <w:pStyle w:val="Normaallaadveeb"/>
        <w:rPr>
          <w:lang w:val="et-EE"/>
        </w:rPr>
      </w:pPr>
      <w:proofErr w:type="spellStart"/>
      <w:r>
        <w:rPr>
          <w:lang w:val="et-EE"/>
        </w:rPr>
        <w:t>…………………………………………………………………………………………</w:t>
      </w:r>
      <w:proofErr w:type="spellEnd"/>
      <w:r>
        <w:rPr>
          <w:lang w:val="et-EE"/>
        </w:rPr>
        <w:t>..</w:t>
      </w:r>
    </w:p>
    <w:p w:rsidR="00627B6D" w:rsidRDefault="00627B6D">
      <w:pPr>
        <w:pStyle w:val="Normaallaadveeb"/>
        <w:rPr>
          <w:lang w:val="et-EE"/>
        </w:rPr>
      </w:pPr>
      <w:proofErr w:type="spellStart"/>
      <w:r>
        <w:rPr>
          <w:lang w:val="et-EE"/>
        </w:rPr>
        <w:t>…………………………………………………………………………………………</w:t>
      </w:r>
      <w:proofErr w:type="spellEnd"/>
      <w:r>
        <w:rPr>
          <w:lang w:val="et-EE"/>
        </w:rPr>
        <w:t>..</w:t>
      </w:r>
    </w:p>
    <w:p w:rsidR="00627B6D" w:rsidRDefault="00627B6D">
      <w:pPr>
        <w:pStyle w:val="Normaallaadveeb"/>
        <w:rPr>
          <w:lang w:val="et-EE"/>
        </w:rPr>
      </w:pPr>
    </w:p>
    <w:p w:rsidR="00627B6D" w:rsidRDefault="00627B6D">
      <w:r>
        <w:t>RMK</w:t>
      </w:r>
      <w:r>
        <w:tab/>
      </w:r>
      <w:r>
        <w:tab/>
      </w:r>
      <w:r>
        <w:tab/>
      </w:r>
      <w:r>
        <w:tab/>
      </w:r>
      <w:r>
        <w:tab/>
      </w:r>
      <w:r>
        <w:tab/>
      </w:r>
      <w:r>
        <w:tab/>
        <w:t xml:space="preserve">Ürituse korraldaja </w:t>
      </w:r>
    </w:p>
    <w:p w:rsidR="00627B6D" w:rsidRDefault="00627B6D"/>
    <w:p w:rsidR="00ED5F86" w:rsidRDefault="00ED5F86"/>
    <w:p w:rsidR="00237C6E" w:rsidRDefault="00237C6E"/>
    <w:p w:rsidR="00ED5F86" w:rsidRDefault="00237C6E">
      <w:proofErr w:type="spellStart"/>
      <w:r>
        <w:t>………………………………………………</w:t>
      </w:r>
      <w:proofErr w:type="spellEnd"/>
      <w:r>
        <w:t xml:space="preserve">.           </w:t>
      </w:r>
      <w:proofErr w:type="spellStart"/>
      <w:r>
        <w:t>…………………………………</w:t>
      </w:r>
      <w:proofErr w:type="spellEnd"/>
      <w:r>
        <w:t>.</w:t>
      </w:r>
    </w:p>
    <w:p w:rsidR="00627B6D" w:rsidRDefault="00627B6D">
      <w:proofErr w:type="spellStart"/>
      <w:r>
        <w:t>……………………………</w:t>
      </w:r>
      <w:r w:rsidR="00ED1B93">
        <w:t>……/</w:t>
      </w:r>
      <w:r w:rsidR="00ED1B93">
        <w:rPr>
          <w:i/>
        </w:rPr>
        <w:t>nimi</w:t>
      </w:r>
      <w:proofErr w:type="spellEnd"/>
      <w:r w:rsidR="00ED1B93">
        <w:rPr>
          <w:i/>
        </w:rPr>
        <w:t>/</w:t>
      </w:r>
      <w:r w:rsidR="00237C6E">
        <w:tab/>
      </w:r>
      <w:r w:rsidR="00237C6E">
        <w:tab/>
      </w:r>
      <w:proofErr w:type="spellStart"/>
      <w:r w:rsidR="00237C6E">
        <w:t>……………………………/</w:t>
      </w:r>
      <w:r w:rsidR="00237C6E">
        <w:rPr>
          <w:i/>
        </w:rPr>
        <w:t>nimi</w:t>
      </w:r>
      <w:proofErr w:type="spellEnd"/>
      <w:r w:rsidR="00237C6E">
        <w:t>/</w:t>
      </w:r>
    </w:p>
    <w:p w:rsidR="000437DB" w:rsidRPr="000437DB" w:rsidRDefault="00ED1B93">
      <w:pPr>
        <w:rPr>
          <w:i/>
        </w:rPr>
      </w:pPr>
      <w:proofErr w:type="spellStart"/>
      <w:r>
        <w:t>……………………………….../</w:t>
      </w:r>
      <w:r>
        <w:rPr>
          <w:i/>
        </w:rPr>
        <w:t>ametinimetus</w:t>
      </w:r>
      <w:proofErr w:type="spellEnd"/>
      <w:r>
        <w:rPr>
          <w:i/>
        </w:rPr>
        <w:t>/</w:t>
      </w:r>
    </w:p>
    <w:p w:rsidR="0003151D" w:rsidRPr="000437DB" w:rsidRDefault="0003151D">
      <w:pPr>
        <w:numPr>
          <w:ins w:id="1" w:author="RMK kasutaja" w:date="2008-01-15T15:52:00Z"/>
        </w:numPr>
        <w:rPr>
          <w:i/>
        </w:rPr>
      </w:pPr>
    </w:p>
    <w:sectPr w:rsidR="0003151D" w:rsidRPr="000437DB" w:rsidSect="00AD76FB">
      <w:headerReference w:type="even" r:id="rId9"/>
      <w:headerReference w:type="default" r:id="rId10"/>
      <w:type w:val="continuous"/>
      <w:pgSz w:w="11906" w:h="16838"/>
      <w:pgMar w:top="1440" w:right="926" w:bottom="1440" w:left="1800" w:header="708" w:footer="708" w:gutter="0"/>
      <w:cols w:space="708"/>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F4164" w:rsidRDefault="001F4164">
      <w:r>
        <w:separator/>
      </w:r>
    </w:p>
  </w:endnote>
  <w:endnote w:type="continuationSeparator" w:id="0">
    <w:p w:rsidR="001F4164" w:rsidRDefault="001F41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BA"/>
    <w:family w:val="swiss"/>
    <w:pitch w:val="variable"/>
    <w:sig w:usb0="E0002AFF" w:usb1="C0007843" w:usb2="00000009" w:usb3="00000000" w:csb0="000001FF" w:csb1="00000000"/>
  </w:font>
  <w:font w:name="Cambria">
    <w:panose1 w:val="02040503050406030204"/>
    <w:charset w:val="BA"/>
    <w:family w:val="roman"/>
    <w:pitch w:val="variable"/>
    <w:sig w:usb0="E00002FF" w:usb1="400004FF"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F4164" w:rsidRDefault="001F4164">
      <w:r>
        <w:separator/>
      </w:r>
    </w:p>
  </w:footnote>
  <w:footnote w:type="continuationSeparator" w:id="0">
    <w:p w:rsidR="001F4164" w:rsidRDefault="001F416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5543" w:rsidRDefault="006E5543" w:rsidP="00BC12D3">
    <w:pPr>
      <w:pStyle w:val="Pis"/>
      <w:framePr w:wrap="around" w:vAnchor="text" w:hAnchor="margin" w:xAlign="center" w:y="1"/>
      <w:numPr>
        <w:ins w:id="2" w:author="RMK kasutaja" w:date="2008-01-17T16:17:00Z"/>
      </w:numPr>
      <w:rPr>
        <w:ins w:id="3" w:author="RMK kasutaja" w:date="2008-01-17T16:17:00Z"/>
        <w:rStyle w:val="Lehekljenumber"/>
      </w:rPr>
    </w:pPr>
    <w:ins w:id="4" w:author="RMK kasutaja" w:date="2008-01-17T16:17:00Z">
      <w:r>
        <w:rPr>
          <w:rStyle w:val="Lehekljenumber"/>
        </w:rPr>
        <w:fldChar w:fldCharType="begin"/>
      </w:r>
      <w:r>
        <w:rPr>
          <w:rStyle w:val="Lehekljenumber"/>
        </w:rPr>
        <w:instrText xml:space="preserve">PAGE  </w:instrText>
      </w:r>
      <w:r>
        <w:rPr>
          <w:rStyle w:val="Lehekljenumber"/>
        </w:rPr>
        <w:fldChar w:fldCharType="end"/>
      </w:r>
    </w:ins>
  </w:p>
  <w:p w:rsidR="006E5543" w:rsidRDefault="006E5543">
    <w:pPr>
      <w:pStyle w:val="Pis"/>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5543" w:rsidRDefault="006E5543" w:rsidP="00BC12D3">
    <w:pPr>
      <w:pStyle w:val="Pis"/>
      <w:framePr w:wrap="around" w:vAnchor="text" w:hAnchor="margin" w:xAlign="center" w:y="1"/>
      <w:rPr>
        <w:rStyle w:val="Lehekljenumber"/>
      </w:rPr>
    </w:pPr>
    <w:r>
      <w:rPr>
        <w:rStyle w:val="Lehekljenumber"/>
      </w:rPr>
      <w:fldChar w:fldCharType="begin"/>
    </w:r>
    <w:r>
      <w:rPr>
        <w:rStyle w:val="Lehekljenumber"/>
      </w:rPr>
      <w:instrText xml:space="preserve">PAGE  </w:instrText>
    </w:r>
    <w:r>
      <w:rPr>
        <w:rStyle w:val="Lehekljenumber"/>
      </w:rPr>
      <w:fldChar w:fldCharType="separate"/>
    </w:r>
    <w:r w:rsidR="00CF6C04">
      <w:rPr>
        <w:rStyle w:val="Lehekljenumber"/>
        <w:noProof/>
      </w:rPr>
      <w:t>2</w:t>
    </w:r>
    <w:r>
      <w:rPr>
        <w:rStyle w:val="Lehekljenumber"/>
      </w:rPr>
      <w:fldChar w:fldCharType="end"/>
    </w:r>
  </w:p>
  <w:p w:rsidR="006E5543" w:rsidRPr="00810609" w:rsidRDefault="006E5543" w:rsidP="00810609">
    <w:pPr>
      <w:pStyle w:val="Pis"/>
      <w:jc w:val="right"/>
      <w:rPr>
        <w:rFonts w:ascii="Arial" w:hAnsi="Arial" w:cs="Arial"/>
        <w:b/>
        <w:sz w:val="17"/>
        <w:szCs w:val="17"/>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D9024C"/>
    <w:multiLevelType w:val="multilevel"/>
    <w:tmpl w:val="ADFA0406"/>
    <w:lvl w:ilvl="0">
      <w:start w:val="4"/>
      <w:numFmt w:val="decimal"/>
      <w:lvlText w:val="%1."/>
      <w:lvlJc w:val="left"/>
      <w:pPr>
        <w:tabs>
          <w:tab w:val="num" w:pos="540"/>
        </w:tabs>
        <w:ind w:left="540" w:hanging="540"/>
      </w:pPr>
      <w:rPr>
        <w:rFonts w:hint="default"/>
        <w:b w:val="0"/>
      </w:rPr>
    </w:lvl>
    <w:lvl w:ilvl="1">
      <w:start w:val="3"/>
      <w:numFmt w:val="decimal"/>
      <w:lvlText w:val="%1.%2."/>
      <w:lvlJc w:val="left"/>
      <w:pPr>
        <w:tabs>
          <w:tab w:val="num" w:pos="540"/>
        </w:tabs>
        <w:ind w:left="540" w:hanging="540"/>
      </w:pPr>
      <w:rPr>
        <w:rFonts w:hint="default"/>
        <w:b w:val="0"/>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1">
    <w:nsid w:val="0290018B"/>
    <w:multiLevelType w:val="hybridMultilevel"/>
    <w:tmpl w:val="4C6AFAA6"/>
    <w:lvl w:ilvl="0" w:tplc="0409000F">
      <w:start w:val="3"/>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64242A1"/>
    <w:multiLevelType w:val="multilevel"/>
    <w:tmpl w:val="BEA67114"/>
    <w:lvl w:ilvl="0">
      <w:start w:val="6"/>
      <w:numFmt w:val="decimal"/>
      <w:lvlText w:val="%1."/>
      <w:lvlJc w:val="left"/>
      <w:pPr>
        <w:tabs>
          <w:tab w:val="num" w:pos="360"/>
        </w:tabs>
        <w:ind w:left="360" w:hanging="360"/>
      </w:pPr>
      <w:rPr>
        <w:rFonts w:hint="default"/>
      </w:rPr>
    </w:lvl>
    <w:lvl w:ilvl="1">
      <w:start w:val="6"/>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093A2F8B"/>
    <w:multiLevelType w:val="multilevel"/>
    <w:tmpl w:val="27A8A3E6"/>
    <w:lvl w:ilvl="0">
      <w:start w:val="3"/>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8"/>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nsid w:val="0CFB265D"/>
    <w:multiLevelType w:val="multilevel"/>
    <w:tmpl w:val="E1D2C654"/>
    <w:lvl w:ilvl="0">
      <w:start w:val="5"/>
      <w:numFmt w:val="decimal"/>
      <w:lvlText w:val="%1."/>
      <w:lvlJc w:val="left"/>
      <w:pPr>
        <w:tabs>
          <w:tab w:val="num" w:pos="360"/>
        </w:tabs>
        <w:ind w:left="360" w:hanging="360"/>
      </w:pPr>
      <w:rPr>
        <w:rFonts w:hint="default"/>
      </w:rPr>
    </w:lvl>
    <w:lvl w:ilvl="1">
      <w:start w:val="6"/>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120A4B4E"/>
    <w:multiLevelType w:val="multilevel"/>
    <w:tmpl w:val="5DFABCE8"/>
    <w:lvl w:ilvl="0">
      <w:start w:val="3"/>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13FB3BDA"/>
    <w:multiLevelType w:val="multilevel"/>
    <w:tmpl w:val="9C2CBB90"/>
    <w:lvl w:ilvl="0">
      <w:start w:val="3"/>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7"/>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nsid w:val="17A7104E"/>
    <w:multiLevelType w:val="multilevel"/>
    <w:tmpl w:val="6D02857C"/>
    <w:lvl w:ilvl="0">
      <w:start w:val="4"/>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nsid w:val="187B5491"/>
    <w:multiLevelType w:val="multilevel"/>
    <w:tmpl w:val="FE9E780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9">
    <w:nsid w:val="198E073E"/>
    <w:multiLevelType w:val="multilevel"/>
    <w:tmpl w:val="E654E94A"/>
    <w:lvl w:ilvl="0">
      <w:start w:val="3"/>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nsid w:val="261B1CFB"/>
    <w:multiLevelType w:val="multilevel"/>
    <w:tmpl w:val="EDA218AA"/>
    <w:lvl w:ilvl="0">
      <w:start w:val="4"/>
      <w:numFmt w:val="decimal"/>
      <w:lvlText w:val="%1."/>
      <w:lvlJc w:val="left"/>
      <w:pPr>
        <w:tabs>
          <w:tab w:val="num" w:pos="360"/>
        </w:tabs>
        <w:ind w:left="360" w:hanging="360"/>
      </w:pPr>
      <w:rPr>
        <w:rFonts w:hint="default"/>
      </w:rPr>
    </w:lvl>
    <w:lvl w:ilvl="1">
      <w:start w:val="6"/>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nsid w:val="26221D20"/>
    <w:multiLevelType w:val="multilevel"/>
    <w:tmpl w:val="F86C0648"/>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nsid w:val="282F5385"/>
    <w:multiLevelType w:val="multilevel"/>
    <w:tmpl w:val="DBAAB368"/>
    <w:lvl w:ilvl="0">
      <w:start w:val="3"/>
      <w:numFmt w:val="decimal"/>
      <w:lvlText w:val="%1."/>
      <w:lvlJc w:val="left"/>
      <w:pPr>
        <w:tabs>
          <w:tab w:val="num" w:pos="540"/>
        </w:tabs>
        <w:ind w:left="540" w:hanging="540"/>
      </w:pPr>
      <w:rPr>
        <w:rFonts w:hint="default"/>
        <w:b w:val="0"/>
        <w:u w:val="none"/>
      </w:rPr>
    </w:lvl>
    <w:lvl w:ilvl="1">
      <w:start w:val="2"/>
      <w:numFmt w:val="decimal"/>
      <w:lvlText w:val="%1.%2."/>
      <w:lvlJc w:val="left"/>
      <w:pPr>
        <w:tabs>
          <w:tab w:val="num" w:pos="540"/>
        </w:tabs>
        <w:ind w:left="540" w:hanging="540"/>
      </w:pPr>
      <w:rPr>
        <w:rFonts w:hint="default"/>
        <w:b w:val="0"/>
        <w:u w:val="none"/>
      </w:rPr>
    </w:lvl>
    <w:lvl w:ilvl="2">
      <w:start w:val="4"/>
      <w:numFmt w:val="decimal"/>
      <w:lvlText w:val="%1.%2.%3."/>
      <w:lvlJc w:val="left"/>
      <w:pPr>
        <w:tabs>
          <w:tab w:val="num" w:pos="720"/>
        </w:tabs>
        <w:ind w:left="720" w:hanging="720"/>
      </w:pPr>
      <w:rPr>
        <w:rFonts w:hint="default"/>
        <w:b w:val="0"/>
        <w:u w:val="none"/>
      </w:rPr>
    </w:lvl>
    <w:lvl w:ilvl="3">
      <w:start w:val="1"/>
      <w:numFmt w:val="decimal"/>
      <w:lvlText w:val="%1.%2.%3.%4."/>
      <w:lvlJc w:val="left"/>
      <w:pPr>
        <w:tabs>
          <w:tab w:val="num" w:pos="720"/>
        </w:tabs>
        <w:ind w:left="720" w:hanging="720"/>
      </w:pPr>
      <w:rPr>
        <w:rFonts w:hint="default"/>
        <w:b w:val="0"/>
        <w:u w:val="none"/>
      </w:rPr>
    </w:lvl>
    <w:lvl w:ilvl="4">
      <w:start w:val="1"/>
      <w:numFmt w:val="decimal"/>
      <w:lvlText w:val="%1.%2.%3.%4.%5."/>
      <w:lvlJc w:val="left"/>
      <w:pPr>
        <w:tabs>
          <w:tab w:val="num" w:pos="1080"/>
        </w:tabs>
        <w:ind w:left="1080" w:hanging="1080"/>
      </w:pPr>
      <w:rPr>
        <w:rFonts w:hint="default"/>
        <w:b w:val="0"/>
        <w:u w:val="none"/>
      </w:rPr>
    </w:lvl>
    <w:lvl w:ilvl="5">
      <w:start w:val="1"/>
      <w:numFmt w:val="decimal"/>
      <w:lvlText w:val="%1.%2.%3.%4.%5.%6."/>
      <w:lvlJc w:val="left"/>
      <w:pPr>
        <w:tabs>
          <w:tab w:val="num" w:pos="1080"/>
        </w:tabs>
        <w:ind w:left="1080" w:hanging="1080"/>
      </w:pPr>
      <w:rPr>
        <w:rFonts w:hint="default"/>
        <w:b w:val="0"/>
        <w:u w:val="none"/>
      </w:rPr>
    </w:lvl>
    <w:lvl w:ilvl="6">
      <w:start w:val="1"/>
      <w:numFmt w:val="decimal"/>
      <w:lvlText w:val="%1.%2.%3.%4.%5.%6.%7."/>
      <w:lvlJc w:val="left"/>
      <w:pPr>
        <w:tabs>
          <w:tab w:val="num" w:pos="1440"/>
        </w:tabs>
        <w:ind w:left="1440" w:hanging="1440"/>
      </w:pPr>
      <w:rPr>
        <w:rFonts w:hint="default"/>
        <w:b w:val="0"/>
        <w:u w:val="none"/>
      </w:rPr>
    </w:lvl>
    <w:lvl w:ilvl="7">
      <w:start w:val="1"/>
      <w:numFmt w:val="decimal"/>
      <w:lvlText w:val="%1.%2.%3.%4.%5.%6.%7.%8."/>
      <w:lvlJc w:val="left"/>
      <w:pPr>
        <w:tabs>
          <w:tab w:val="num" w:pos="1440"/>
        </w:tabs>
        <w:ind w:left="1440" w:hanging="1440"/>
      </w:pPr>
      <w:rPr>
        <w:rFonts w:hint="default"/>
        <w:b w:val="0"/>
        <w:u w:val="none"/>
      </w:rPr>
    </w:lvl>
    <w:lvl w:ilvl="8">
      <w:start w:val="1"/>
      <w:numFmt w:val="decimal"/>
      <w:lvlText w:val="%1.%2.%3.%4.%5.%6.%7.%8.%9."/>
      <w:lvlJc w:val="left"/>
      <w:pPr>
        <w:tabs>
          <w:tab w:val="num" w:pos="1800"/>
        </w:tabs>
        <w:ind w:left="1800" w:hanging="1800"/>
      </w:pPr>
      <w:rPr>
        <w:rFonts w:hint="default"/>
        <w:b w:val="0"/>
        <w:u w:val="none"/>
      </w:rPr>
    </w:lvl>
  </w:abstractNum>
  <w:abstractNum w:abstractNumId="13">
    <w:nsid w:val="29C0626E"/>
    <w:multiLevelType w:val="multilevel"/>
    <w:tmpl w:val="9DB84134"/>
    <w:lvl w:ilvl="0">
      <w:start w:val="5"/>
      <w:numFmt w:val="decimal"/>
      <w:lvlText w:val="%1."/>
      <w:lvlJc w:val="left"/>
      <w:pPr>
        <w:tabs>
          <w:tab w:val="num" w:pos="360"/>
        </w:tabs>
        <w:ind w:left="360" w:hanging="360"/>
      </w:pPr>
      <w:rPr>
        <w:rFonts w:hint="default"/>
      </w:rPr>
    </w:lvl>
    <w:lvl w:ilvl="1">
      <w:start w:val="6"/>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nsid w:val="2D530F29"/>
    <w:multiLevelType w:val="multilevel"/>
    <w:tmpl w:val="754EA0A2"/>
    <w:lvl w:ilvl="0">
      <w:start w:val="3"/>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6"/>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2DDB6A19"/>
    <w:multiLevelType w:val="multilevel"/>
    <w:tmpl w:val="1C928322"/>
    <w:lvl w:ilvl="0">
      <w:start w:val="3"/>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305C677B"/>
    <w:multiLevelType w:val="multilevel"/>
    <w:tmpl w:val="5C907620"/>
    <w:lvl w:ilvl="0">
      <w:start w:val="3"/>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nsid w:val="33591D65"/>
    <w:multiLevelType w:val="hybridMultilevel"/>
    <w:tmpl w:val="CE3E9C10"/>
    <w:lvl w:ilvl="0" w:tplc="7E40C2D8">
      <w:start w:val="1"/>
      <w:numFmt w:val="decimal"/>
      <w:lvlText w:val="%1."/>
      <w:lvlJc w:val="left"/>
      <w:pPr>
        <w:tabs>
          <w:tab w:val="num" w:pos="720"/>
        </w:tabs>
        <w:ind w:left="720" w:hanging="360"/>
      </w:pPr>
      <w:rPr>
        <w:rFonts w:hint="default"/>
      </w:rPr>
    </w:lvl>
    <w:lvl w:ilvl="1" w:tplc="6E3C6438">
      <w:numFmt w:val="none"/>
      <w:lvlText w:val=""/>
      <w:lvlJc w:val="left"/>
      <w:pPr>
        <w:tabs>
          <w:tab w:val="num" w:pos="360"/>
        </w:tabs>
      </w:pPr>
    </w:lvl>
    <w:lvl w:ilvl="2" w:tplc="4D6E0E7E">
      <w:numFmt w:val="none"/>
      <w:lvlText w:val=""/>
      <w:lvlJc w:val="left"/>
      <w:pPr>
        <w:tabs>
          <w:tab w:val="num" w:pos="360"/>
        </w:tabs>
      </w:pPr>
    </w:lvl>
    <w:lvl w:ilvl="3" w:tplc="3F24ACBE">
      <w:numFmt w:val="none"/>
      <w:lvlText w:val=""/>
      <w:lvlJc w:val="left"/>
      <w:pPr>
        <w:tabs>
          <w:tab w:val="num" w:pos="360"/>
        </w:tabs>
      </w:pPr>
    </w:lvl>
    <w:lvl w:ilvl="4" w:tplc="93E423E8">
      <w:numFmt w:val="none"/>
      <w:lvlText w:val=""/>
      <w:lvlJc w:val="left"/>
      <w:pPr>
        <w:tabs>
          <w:tab w:val="num" w:pos="360"/>
        </w:tabs>
      </w:pPr>
    </w:lvl>
    <w:lvl w:ilvl="5" w:tplc="F9FE2B80">
      <w:numFmt w:val="none"/>
      <w:lvlText w:val=""/>
      <w:lvlJc w:val="left"/>
      <w:pPr>
        <w:tabs>
          <w:tab w:val="num" w:pos="360"/>
        </w:tabs>
      </w:pPr>
    </w:lvl>
    <w:lvl w:ilvl="6" w:tplc="255CA992">
      <w:numFmt w:val="none"/>
      <w:lvlText w:val=""/>
      <w:lvlJc w:val="left"/>
      <w:pPr>
        <w:tabs>
          <w:tab w:val="num" w:pos="360"/>
        </w:tabs>
      </w:pPr>
    </w:lvl>
    <w:lvl w:ilvl="7" w:tplc="B9CC5422">
      <w:numFmt w:val="none"/>
      <w:lvlText w:val=""/>
      <w:lvlJc w:val="left"/>
      <w:pPr>
        <w:tabs>
          <w:tab w:val="num" w:pos="360"/>
        </w:tabs>
      </w:pPr>
    </w:lvl>
    <w:lvl w:ilvl="8" w:tplc="ED7C53D4">
      <w:numFmt w:val="none"/>
      <w:lvlText w:val=""/>
      <w:lvlJc w:val="left"/>
      <w:pPr>
        <w:tabs>
          <w:tab w:val="num" w:pos="360"/>
        </w:tabs>
      </w:pPr>
    </w:lvl>
  </w:abstractNum>
  <w:abstractNum w:abstractNumId="18">
    <w:nsid w:val="36E5236C"/>
    <w:multiLevelType w:val="multilevel"/>
    <w:tmpl w:val="232C9764"/>
    <w:lvl w:ilvl="0">
      <w:start w:val="3"/>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nsid w:val="38B94C8D"/>
    <w:multiLevelType w:val="multilevel"/>
    <w:tmpl w:val="2ADC7E10"/>
    <w:lvl w:ilvl="0">
      <w:start w:val="3"/>
      <w:numFmt w:val="decimal"/>
      <w:lvlText w:val="%1."/>
      <w:lvlJc w:val="left"/>
      <w:pPr>
        <w:tabs>
          <w:tab w:val="num" w:pos="540"/>
        </w:tabs>
        <w:ind w:left="540" w:hanging="540"/>
      </w:pPr>
      <w:rPr>
        <w:rFonts w:hint="default"/>
      </w:rPr>
    </w:lvl>
    <w:lvl w:ilvl="1">
      <w:start w:val="2"/>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nsid w:val="4FEB2A93"/>
    <w:multiLevelType w:val="hybridMultilevel"/>
    <w:tmpl w:val="7ADA8AB0"/>
    <w:lvl w:ilvl="0" w:tplc="1B2A7896">
      <w:start w:val="3"/>
      <w:numFmt w:val="decimal"/>
      <w:lvlText w:val="%1."/>
      <w:lvlJc w:val="left"/>
      <w:pPr>
        <w:tabs>
          <w:tab w:val="num" w:pos="720"/>
        </w:tabs>
        <w:ind w:left="720" w:hanging="360"/>
      </w:pPr>
      <w:rPr>
        <w:rFonts w:hint="default"/>
      </w:rPr>
    </w:lvl>
    <w:lvl w:ilvl="1" w:tplc="71322E8C">
      <w:numFmt w:val="none"/>
      <w:lvlText w:val=""/>
      <w:lvlJc w:val="left"/>
      <w:pPr>
        <w:tabs>
          <w:tab w:val="num" w:pos="360"/>
        </w:tabs>
      </w:pPr>
    </w:lvl>
    <w:lvl w:ilvl="2" w:tplc="3FB460AA">
      <w:numFmt w:val="none"/>
      <w:lvlText w:val=""/>
      <w:lvlJc w:val="left"/>
      <w:pPr>
        <w:tabs>
          <w:tab w:val="num" w:pos="360"/>
        </w:tabs>
      </w:pPr>
    </w:lvl>
    <w:lvl w:ilvl="3" w:tplc="DE6084F8">
      <w:numFmt w:val="none"/>
      <w:lvlText w:val=""/>
      <w:lvlJc w:val="left"/>
      <w:pPr>
        <w:tabs>
          <w:tab w:val="num" w:pos="360"/>
        </w:tabs>
      </w:pPr>
    </w:lvl>
    <w:lvl w:ilvl="4" w:tplc="B6CC4C1C">
      <w:numFmt w:val="none"/>
      <w:lvlText w:val=""/>
      <w:lvlJc w:val="left"/>
      <w:pPr>
        <w:tabs>
          <w:tab w:val="num" w:pos="360"/>
        </w:tabs>
      </w:pPr>
    </w:lvl>
    <w:lvl w:ilvl="5" w:tplc="2D36FFB4">
      <w:numFmt w:val="none"/>
      <w:lvlText w:val=""/>
      <w:lvlJc w:val="left"/>
      <w:pPr>
        <w:tabs>
          <w:tab w:val="num" w:pos="360"/>
        </w:tabs>
      </w:pPr>
    </w:lvl>
    <w:lvl w:ilvl="6" w:tplc="2A6021E0">
      <w:numFmt w:val="none"/>
      <w:lvlText w:val=""/>
      <w:lvlJc w:val="left"/>
      <w:pPr>
        <w:tabs>
          <w:tab w:val="num" w:pos="360"/>
        </w:tabs>
      </w:pPr>
    </w:lvl>
    <w:lvl w:ilvl="7" w:tplc="019C3374">
      <w:numFmt w:val="none"/>
      <w:lvlText w:val=""/>
      <w:lvlJc w:val="left"/>
      <w:pPr>
        <w:tabs>
          <w:tab w:val="num" w:pos="360"/>
        </w:tabs>
      </w:pPr>
    </w:lvl>
    <w:lvl w:ilvl="8" w:tplc="63AA05AA">
      <w:numFmt w:val="none"/>
      <w:lvlText w:val=""/>
      <w:lvlJc w:val="left"/>
      <w:pPr>
        <w:tabs>
          <w:tab w:val="num" w:pos="360"/>
        </w:tabs>
      </w:pPr>
    </w:lvl>
  </w:abstractNum>
  <w:abstractNum w:abstractNumId="21">
    <w:nsid w:val="58364D5D"/>
    <w:multiLevelType w:val="multilevel"/>
    <w:tmpl w:val="27A8A3E6"/>
    <w:lvl w:ilvl="0">
      <w:start w:val="3"/>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8"/>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nsid w:val="65791454"/>
    <w:multiLevelType w:val="multilevel"/>
    <w:tmpl w:val="26B0A7DA"/>
    <w:lvl w:ilvl="0">
      <w:start w:val="5"/>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nsid w:val="6DA34F43"/>
    <w:multiLevelType w:val="multilevel"/>
    <w:tmpl w:val="F61C2300"/>
    <w:lvl w:ilvl="0">
      <w:start w:val="4"/>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nsid w:val="6E0C148A"/>
    <w:multiLevelType w:val="multilevel"/>
    <w:tmpl w:val="3CD050A4"/>
    <w:lvl w:ilvl="0">
      <w:start w:val="6"/>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nsid w:val="6EE46DE8"/>
    <w:multiLevelType w:val="multilevel"/>
    <w:tmpl w:val="52A4B71A"/>
    <w:lvl w:ilvl="0">
      <w:start w:val="3"/>
      <w:numFmt w:val="decimal"/>
      <w:lvlText w:val="%1."/>
      <w:lvlJc w:val="left"/>
      <w:pPr>
        <w:tabs>
          <w:tab w:val="num" w:pos="540"/>
        </w:tabs>
        <w:ind w:left="540" w:hanging="540"/>
      </w:pPr>
      <w:rPr>
        <w:rFonts w:hint="default"/>
      </w:rPr>
    </w:lvl>
    <w:lvl w:ilvl="1">
      <w:start w:val="2"/>
      <w:numFmt w:val="decimal"/>
      <w:lvlText w:val="%1.%2."/>
      <w:lvlJc w:val="left"/>
      <w:pPr>
        <w:tabs>
          <w:tab w:val="num" w:pos="540"/>
        </w:tabs>
        <w:ind w:left="540" w:hanging="54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17"/>
  </w:num>
  <w:num w:numId="2">
    <w:abstractNumId w:val="20"/>
  </w:num>
  <w:num w:numId="3">
    <w:abstractNumId w:val="18"/>
  </w:num>
  <w:num w:numId="4">
    <w:abstractNumId w:val="12"/>
  </w:num>
  <w:num w:numId="5">
    <w:abstractNumId w:val="7"/>
  </w:num>
  <w:num w:numId="6">
    <w:abstractNumId w:val="10"/>
  </w:num>
  <w:num w:numId="7">
    <w:abstractNumId w:val="19"/>
  </w:num>
  <w:num w:numId="8">
    <w:abstractNumId w:val="8"/>
  </w:num>
  <w:num w:numId="9">
    <w:abstractNumId w:val="22"/>
  </w:num>
  <w:num w:numId="10">
    <w:abstractNumId w:val="1"/>
  </w:num>
  <w:num w:numId="11">
    <w:abstractNumId w:val="14"/>
  </w:num>
  <w:num w:numId="12">
    <w:abstractNumId w:val="23"/>
  </w:num>
  <w:num w:numId="13">
    <w:abstractNumId w:val="0"/>
  </w:num>
  <w:num w:numId="14">
    <w:abstractNumId w:val="24"/>
  </w:num>
  <w:num w:numId="15">
    <w:abstractNumId w:val="2"/>
  </w:num>
  <w:num w:numId="16">
    <w:abstractNumId w:val="11"/>
  </w:num>
  <w:num w:numId="17">
    <w:abstractNumId w:val="9"/>
  </w:num>
  <w:num w:numId="18">
    <w:abstractNumId w:val="16"/>
  </w:num>
  <w:num w:numId="19">
    <w:abstractNumId w:val="6"/>
  </w:num>
  <w:num w:numId="20">
    <w:abstractNumId w:val="3"/>
  </w:num>
  <w:num w:numId="21">
    <w:abstractNumId w:val="13"/>
  </w:num>
  <w:num w:numId="22">
    <w:abstractNumId w:val="25"/>
  </w:num>
  <w:num w:numId="23">
    <w:abstractNumId w:val="4"/>
  </w:num>
  <w:num w:numId="24">
    <w:abstractNumId w:val="21"/>
  </w:num>
  <w:num w:numId="25">
    <w:abstractNumId w:val="5"/>
  </w:num>
  <w:num w:numId="2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2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2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05BD"/>
    <w:rsid w:val="0001064C"/>
    <w:rsid w:val="000171D0"/>
    <w:rsid w:val="0003151D"/>
    <w:rsid w:val="00031B68"/>
    <w:rsid w:val="00033EE1"/>
    <w:rsid w:val="00036814"/>
    <w:rsid w:val="000437DB"/>
    <w:rsid w:val="000821E7"/>
    <w:rsid w:val="00096F37"/>
    <w:rsid w:val="000E298D"/>
    <w:rsid w:val="000E7778"/>
    <w:rsid w:val="00100DFC"/>
    <w:rsid w:val="001327AF"/>
    <w:rsid w:val="00162A4B"/>
    <w:rsid w:val="0016535C"/>
    <w:rsid w:val="001765C3"/>
    <w:rsid w:val="0018116A"/>
    <w:rsid w:val="001D12DC"/>
    <w:rsid w:val="001D4BE6"/>
    <w:rsid w:val="001D577C"/>
    <w:rsid w:val="001D6A33"/>
    <w:rsid w:val="001F4164"/>
    <w:rsid w:val="00205264"/>
    <w:rsid w:val="00223671"/>
    <w:rsid w:val="00237C6E"/>
    <w:rsid w:val="002F1859"/>
    <w:rsid w:val="002F4CA9"/>
    <w:rsid w:val="003005BD"/>
    <w:rsid w:val="00301911"/>
    <w:rsid w:val="00327DE3"/>
    <w:rsid w:val="003301AC"/>
    <w:rsid w:val="00352794"/>
    <w:rsid w:val="00352A8A"/>
    <w:rsid w:val="00372D2F"/>
    <w:rsid w:val="003840C8"/>
    <w:rsid w:val="003B3A00"/>
    <w:rsid w:val="003C74A0"/>
    <w:rsid w:val="003D7DEB"/>
    <w:rsid w:val="003E515D"/>
    <w:rsid w:val="00422913"/>
    <w:rsid w:val="00435C7F"/>
    <w:rsid w:val="004450BA"/>
    <w:rsid w:val="004618BB"/>
    <w:rsid w:val="004905FC"/>
    <w:rsid w:val="004B3A22"/>
    <w:rsid w:val="004D1205"/>
    <w:rsid w:val="004E37CF"/>
    <w:rsid w:val="004F0B9F"/>
    <w:rsid w:val="004F53A4"/>
    <w:rsid w:val="00501315"/>
    <w:rsid w:val="00510C81"/>
    <w:rsid w:val="005115A2"/>
    <w:rsid w:val="00533DCE"/>
    <w:rsid w:val="005D0E33"/>
    <w:rsid w:val="005E0B6A"/>
    <w:rsid w:val="005E2BF0"/>
    <w:rsid w:val="005E344F"/>
    <w:rsid w:val="005F3115"/>
    <w:rsid w:val="00617985"/>
    <w:rsid w:val="00627B6D"/>
    <w:rsid w:val="00645B8C"/>
    <w:rsid w:val="006A0DC0"/>
    <w:rsid w:val="006B08F9"/>
    <w:rsid w:val="006C7F9B"/>
    <w:rsid w:val="006E5543"/>
    <w:rsid w:val="006E68A4"/>
    <w:rsid w:val="00700193"/>
    <w:rsid w:val="0071322F"/>
    <w:rsid w:val="00717CE4"/>
    <w:rsid w:val="00732A52"/>
    <w:rsid w:val="007334C0"/>
    <w:rsid w:val="00751DBD"/>
    <w:rsid w:val="00754082"/>
    <w:rsid w:val="00764F19"/>
    <w:rsid w:val="007F29C0"/>
    <w:rsid w:val="00810609"/>
    <w:rsid w:val="00851D11"/>
    <w:rsid w:val="0086083B"/>
    <w:rsid w:val="00877E72"/>
    <w:rsid w:val="0089011F"/>
    <w:rsid w:val="00896E38"/>
    <w:rsid w:val="008A5476"/>
    <w:rsid w:val="008B183C"/>
    <w:rsid w:val="008D19A7"/>
    <w:rsid w:val="00900FBE"/>
    <w:rsid w:val="00916304"/>
    <w:rsid w:val="009168BC"/>
    <w:rsid w:val="009219D4"/>
    <w:rsid w:val="009523E3"/>
    <w:rsid w:val="00984F56"/>
    <w:rsid w:val="00996FE2"/>
    <w:rsid w:val="009A479D"/>
    <w:rsid w:val="009C30EF"/>
    <w:rsid w:val="009E2E9B"/>
    <w:rsid w:val="009E740D"/>
    <w:rsid w:val="00A12366"/>
    <w:rsid w:val="00A404EE"/>
    <w:rsid w:val="00A60C85"/>
    <w:rsid w:val="00A75D7D"/>
    <w:rsid w:val="00A91409"/>
    <w:rsid w:val="00AD76FB"/>
    <w:rsid w:val="00AE2883"/>
    <w:rsid w:val="00AE5224"/>
    <w:rsid w:val="00B037F7"/>
    <w:rsid w:val="00B06044"/>
    <w:rsid w:val="00B34E49"/>
    <w:rsid w:val="00B44818"/>
    <w:rsid w:val="00B60E17"/>
    <w:rsid w:val="00B67BE6"/>
    <w:rsid w:val="00B766A2"/>
    <w:rsid w:val="00B864B7"/>
    <w:rsid w:val="00B94BE0"/>
    <w:rsid w:val="00BC12D3"/>
    <w:rsid w:val="00BD5C4D"/>
    <w:rsid w:val="00BD60C7"/>
    <w:rsid w:val="00BD7A98"/>
    <w:rsid w:val="00BE00C1"/>
    <w:rsid w:val="00BF1C21"/>
    <w:rsid w:val="00BF679B"/>
    <w:rsid w:val="00BF6BE2"/>
    <w:rsid w:val="00C07834"/>
    <w:rsid w:val="00C231CA"/>
    <w:rsid w:val="00C26A0A"/>
    <w:rsid w:val="00C3016E"/>
    <w:rsid w:val="00C327F8"/>
    <w:rsid w:val="00C34777"/>
    <w:rsid w:val="00C461D9"/>
    <w:rsid w:val="00C5466A"/>
    <w:rsid w:val="00C54F6E"/>
    <w:rsid w:val="00C6532F"/>
    <w:rsid w:val="00C661AF"/>
    <w:rsid w:val="00C7517A"/>
    <w:rsid w:val="00C82DA9"/>
    <w:rsid w:val="00CB084F"/>
    <w:rsid w:val="00CB6107"/>
    <w:rsid w:val="00CC39B4"/>
    <w:rsid w:val="00CD6748"/>
    <w:rsid w:val="00CE44E4"/>
    <w:rsid w:val="00CF09C1"/>
    <w:rsid w:val="00CF6C04"/>
    <w:rsid w:val="00D22E58"/>
    <w:rsid w:val="00D455B7"/>
    <w:rsid w:val="00D82AAD"/>
    <w:rsid w:val="00DC0070"/>
    <w:rsid w:val="00DC6D9B"/>
    <w:rsid w:val="00DD4A75"/>
    <w:rsid w:val="00DF1190"/>
    <w:rsid w:val="00E40AF6"/>
    <w:rsid w:val="00E468EE"/>
    <w:rsid w:val="00E63894"/>
    <w:rsid w:val="00E663F7"/>
    <w:rsid w:val="00E81947"/>
    <w:rsid w:val="00E9747D"/>
    <w:rsid w:val="00EB6F9E"/>
    <w:rsid w:val="00ED1B93"/>
    <w:rsid w:val="00ED5F86"/>
    <w:rsid w:val="00EE5488"/>
    <w:rsid w:val="00EF448C"/>
    <w:rsid w:val="00F04BA6"/>
    <w:rsid w:val="00F72073"/>
    <w:rsid w:val="00F76630"/>
    <w:rsid w:val="00F87914"/>
    <w:rsid w:val="00FB4700"/>
    <w:rsid w:val="00FC06E9"/>
    <w:rsid w:val="00FC07F2"/>
    <w:rsid w:val="00FD0706"/>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allaad">
    <w:name w:val="Normal"/>
    <w:qFormat/>
    <w:rPr>
      <w:sz w:val="24"/>
      <w:szCs w:val="24"/>
      <w:lang w:eastAsia="en-US"/>
    </w:rPr>
  </w:style>
  <w:style w:type="paragraph" w:styleId="Pealkiri1">
    <w:name w:val="heading 1"/>
    <w:basedOn w:val="Normaallaad"/>
    <w:next w:val="Normaallaad"/>
    <w:qFormat/>
    <w:pPr>
      <w:keepNext/>
      <w:jc w:val="center"/>
      <w:outlineLvl w:val="0"/>
    </w:pPr>
    <w:rPr>
      <w:b/>
      <w:bCs/>
      <w:sz w:val="28"/>
    </w:rPr>
  </w:style>
  <w:style w:type="paragraph" w:styleId="Pealkiri2">
    <w:name w:val="heading 2"/>
    <w:basedOn w:val="Normaallaad"/>
    <w:next w:val="Normaallaad"/>
    <w:qFormat/>
    <w:pPr>
      <w:keepNext/>
      <w:outlineLvl w:val="1"/>
    </w:pPr>
    <w:rPr>
      <w:b/>
      <w:bCs/>
    </w:rPr>
  </w:style>
  <w:style w:type="paragraph" w:styleId="Pealkiri4">
    <w:name w:val="heading 4"/>
    <w:basedOn w:val="Normaallaad"/>
    <w:next w:val="Normaallaad"/>
    <w:qFormat/>
    <w:rsid w:val="00BE00C1"/>
    <w:pPr>
      <w:keepNext/>
      <w:spacing w:before="240" w:after="60"/>
      <w:outlineLvl w:val="3"/>
    </w:pPr>
    <w:rPr>
      <w:b/>
      <w:bCs/>
      <w:sz w:val="28"/>
      <w:szCs w:val="2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Taandegakehatekst">
    <w:name w:val="Body Text Indent"/>
    <w:basedOn w:val="Normaallaad"/>
    <w:pPr>
      <w:ind w:left="720"/>
    </w:pPr>
  </w:style>
  <w:style w:type="paragraph" w:styleId="Taandegakehatekst2">
    <w:name w:val="Body Text Indent 2"/>
    <w:basedOn w:val="Normaallaad"/>
    <w:pPr>
      <w:ind w:firstLine="720"/>
    </w:pPr>
  </w:style>
  <w:style w:type="paragraph" w:styleId="Kehatekst">
    <w:name w:val="Body Text"/>
    <w:basedOn w:val="Normaallaad"/>
    <w:rPr>
      <w:b/>
      <w:bCs/>
    </w:rPr>
  </w:style>
  <w:style w:type="paragraph" w:styleId="Normaallaadveeb">
    <w:name w:val="Normal (Web)"/>
    <w:basedOn w:val="Normaallaad"/>
    <w:pPr>
      <w:spacing w:before="100" w:beforeAutospacing="1" w:after="100" w:afterAutospacing="1"/>
    </w:pPr>
    <w:rPr>
      <w:lang w:val="en-GB"/>
    </w:rPr>
  </w:style>
  <w:style w:type="paragraph" w:styleId="Kehatekst2">
    <w:name w:val="Body Text 2"/>
    <w:basedOn w:val="Normaallaad"/>
    <w:pPr>
      <w:jc w:val="center"/>
    </w:pPr>
  </w:style>
  <w:style w:type="character" w:styleId="Hperlink">
    <w:name w:val="Hyperlink"/>
    <w:basedOn w:val="Liguvaikefont"/>
    <w:rPr>
      <w:color w:val="0000FF"/>
      <w:u w:val="single"/>
    </w:rPr>
  </w:style>
  <w:style w:type="character" w:styleId="Klastatudhperlink">
    <w:name w:val="FollowedHyperlink"/>
    <w:basedOn w:val="Liguvaikefont"/>
    <w:rsid w:val="00751DBD"/>
    <w:rPr>
      <w:color w:val="800080"/>
      <w:u w:val="single"/>
    </w:rPr>
  </w:style>
  <w:style w:type="paragraph" w:styleId="Jutumullitekst">
    <w:name w:val="Balloon Text"/>
    <w:basedOn w:val="Normaallaad"/>
    <w:semiHidden/>
    <w:rsid w:val="00B60E17"/>
    <w:rPr>
      <w:rFonts w:ascii="Tahoma" w:hAnsi="Tahoma" w:cs="Tahoma"/>
      <w:sz w:val="16"/>
      <w:szCs w:val="16"/>
    </w:rPr>
  </w:style>
  <w:style w:type="paragraph" w:styleId="Pis">
    <w:name w:val="header"/>
    <w:basedOn w:val="Normaallaad"/>
    <w:rsid w:val="0016535C"/>
    <w:pPr>
      <w:tabs>
        <w:tab w:val="center" w:pos="4320"/>
        <w:tab w:val="right" w:pos="8640"/>
      </w:tabs>
    </w:pPr>
  </w:style>
  <w:style w:type="character" w:styleId="Lehekljenumber">
    <w:name w:val="page number"/>
    <w:basedOn w:val="Liguvaikefont"/>
    <w:rsid w:val="0016535C"/>
  </w:style>
  <w:style w:type="character" w:styleId="Kommentaariviide">
    <w:name w:val="annotation reference"/>
    <w:basedOn w:val="Liguvaikefont"/>
    <w:semiHidden/>
    <w:rsid w:val="0016535C"/>
    <w:rPr>
      <w:sz w:val="16"/>
      <w:szCs w:val="16"/>
    </w:rPr>
  </w:style>
  <w:style w:type="paragraph" w:styleId="Kommentaaritekst">
    <w:name w:val="annotation text"/>
    <w:basedOn w:val="Normaallaad"/>
    <w:semiHidden/>
    <w:rsid w:val="0016535C"/>
    <w:rPr>
      <w:sz w:val="20"/>
      <w:szCs w:val="20"/>
    </w:rPr>
  </w:style>
  <w:style w:type="paragraph" w:styleId="Kommentaariteema">
    <w:name w:val="annotation subject"/>
    <w:basedOn w:val="Kommentaaritekst"/>
    <w:next w:val="Kommentaaritekst"/>
    <w:semiHidden/>
    <w:rsid w:val="0016535C"/>
    <w:rPr>
      <w:b/>
      <w:bCs/>
    </w:rPr>
  </w:style>
  <w:style w:type="paragraph" w:styleId="Jalus">
    <w:name w:val="footer"/>
    <w:basedOn w:val="Normaallaad"/>
    <w:rsid w:val="00352A8A"/>
    <w:pPr>
      <w:tabs>
        <w:tab w:val="center" w:pos="4320"/>
        <w:tab w:val="right" w:pos="8640"/>
      </w:tabs>
    </w:pPr>
  </w:style>
  <w:style w:type="paragraph" w:styleId="Pealdis">
    <w:name w:val="caption"/>
    <w:basedOn w:val="Normaallaad"/>
    <w:next w:val="Normaallaad"/>
    <w:qFormat/>
    <w:rsid w:val="00AD76FB"/>
    <w:pPr>
      <w:framePr w:w="4423" w:h="1191" w:hRule="exact" w:wrap="around" w:vAnchor="page" w:hAnchor="page" w:x="6918" w:y="1702"/>
      <w:pBdr>
        <w:top w:val="single" w:sz="6" w:space="1" w:color="auto"/>
        <w:left w:val="single" w:sz="6" w:space="1" w:color="auto"/>
        <w:bottom w:val="single" w:sz="6" w:space="1" w:color="auto"/>
        <w:right w:val="single" w:sz="6" w:space="1" w:color="auto"/>
      </w:pBdr>
    </w:pPr>
    <w:rPr>
      <w:rFonts w:ascii="Arial" w:hAnsi="Arial" w:cs="Arial"/>
      <w:b/>
      <w:bCs/>
      <w:spacing w:val="2"/>
      <w:position w:val="6"/>
      <w:sz w:val="17"/>
      <w:szCs w:val="20"/>
    </w:rPr>
  </w:style>
  <w:style w:type="paragraph" w:styleId="Loendilik">
    <w:name w:val="List Paragraph"/>
    <w:basedOn w:val="Normaallaad"/>
    <w:uiPriority w:val="34"/>
    <w:qFormat/>
    <w:rsid w:val="006B08F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allaad">
    <w:name w:val="Normal"/>
    <w:qFormat/>
    <w:rPr>
      <w:sz w:val="24"/>
      <w:szCs w:val="24"/>
      <w:lang w:eastAsia="en-US"/>
    </w:rPr>
  </w:style>
  <w:style w:type="paragraph" w:styleId="Pealkiri1">
    <w:name w:val="heading 1"/>
    <w:basedOn w:val="Normaallaad"/>
    <w:next w:val="Normaallaad"/>
    <w:qFormat/>
    <w:pPr>
      <w:keepNext/>
      <w:jc w:val="center"/>
      <w:outlineLvl w:val="0"/>
    </w:pPr>
    <w:rPr>
      <w:b/>
      <w:bCs/>
      <w:sz w:val="28"/>
    </w:rPr>
  </w:style>
  <w:style w:type="paragraph" w:styleId="Pealkiri2">
    <w:name w:val="heading 2"/>
    <w:basedOn w:val="Normaallaad"/>
    <w:next w:val="Normaallaad"/>
    <w:qFormat/>
    <w:pPr>
      <w:keepNext/>
      <w:outlineLvl w:val="1"/>
    </w:pPr>
    <w:rPr>
      <w:b/>
      <w:bCs/>
    </w:rPr>
  </w:style>
  <w:style w:type="paragraph" w:styleId="Pealkiri4">
    <w:name w:val="heading 4"/>
    <w:basedOn w:val="Normaallaad"/>
    <w:next w:val="Normaallaad"/>
    <w:qFormat/>
    <w:rsid w:val="00BE00C1"/>
    <w:pPr>
      <w:keepNext/>
      <w:spacing w:before="240" w:after="60"/>
      <w:outlineLvl w:val="3"/>
    </w:pPr>
    <w:rPr>
      <w:b/>
      <w:bCs/>
      <w:sz w:val="28"/>
      <w:szCs w:val="2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Taandegakehatekst">
    <w:name w:val="Body Text Indent"/>
    <w:basedOn w:val="Normaallaad"/>
    <w:pPr>
      <w:ind w:left="720"/>
    </w:pPr>
  </w:style>
  <w:style w:type="paragraph" w:styleId="Taandegakehatekst2">
    <w:name w:val="Body Text Indent 2"/>
    <w:basedOn w:val="Normaallaad"/>
    <w:pPr>
      <w:ind w:firstLine="720"/>
    </w:pPr>
  </w:style>
  <w:style w:type="paragraph" w:styleId="Kehatekst">
    <w:name w:val="Body Text"/>
    <w:basedOn w:val="Normaallaad"/>
    <w:rPr>
      <w:b/>
      <w:bCs/>
    </w:rPr>
  </w:style>
  <w:style w:type="paragraph" w:styleId="Normaallaadveeb">
    <w:name w:val="Normal (Web)"/>
    <w:basedOn w:val="Normaallaad"/>
    <w:pPr>
      <w:spacing w:before="100" w:beforeAutospacing="1" w:after="100" w:afterAutospacing="1"/>
    </w:pPr>
    <w:rPr>
      <w:lang w:val="en-GB"/>
    </w:rPr>
  </w:style>
  <w:style w:type="paragraph" w:styleId="Kehatekst2">
    <w:name w:val="Body Text 2"/>
    <w:basedOn w:val="Normaallaad"/>
    <w:pPr>
      <w:jc w:val="center"/>
    </w:pPr>
  </w:style>
  <w:style w:type="character" w:styleId="Hperlink">
    <w:name w:val="Hyperlink"/>
    <w:basedOn w:val="Liguvaikefont"/>
    <w:rPr>
      <w:color w:val="0000FF"/>
      <w:u w:val="single"/>
    </w:rPr>
  </w:style>
  <w:style w:type="character" w:styleId="Klastatudhperlink">
    <w:name w:val="FollowedHyperlink"/>
    <w:basedOn w:val="Liguvaikefont"/>
    <w:rsid w:val="00751DBD"/>
    <w:rPr>
      <w:color w:val="800080"/>
      <w:u w:val="single"/>
    </w:rPr>
  </w:style>
  <w:style w:type="paragraph" w:styleId="Jutumullitekst">
    <w:name w:val="Balloon Text"/>
    <w:basedOn w:val="Normaallaad"/>
    <w:semiHidden/>
    <w:rsid w:val="00B60E17"/>
    <w:rPr>
      <w:rFonts w:ascii="Tahoma" w:hAnsi="Tahoma" w:cs="Tahoma"/>
      <w:sz w:val="16"/>
      <w:szCs w:val="16"/>
    </w:rPr>
  </w:style>
  <w:style w:type="paragraph" w:styleId="Pis">
    <w:name w:val="header"/>
    <w:basedOn w:val="Normaallaad"/>
    <w:rsid w:val="0016535C"/>
    <w:pPr>
      <w:tabs>
        <w:tab w:val="center" w:pos="4320"/>
        <w:tab w:val="right" w:pos="8640"/>
      </w:tabs>
    </w:pPr>
  </w:style>
  <w:style w:type="character" w:styleId="Lehekljenumber">
    <w:name w:val="page number"/>
    <w:basedOn w:val="Liguvaikefont"/>
    <w:rsid w:val="0016535C"/>
  </w:style>
  <w:style w:type="character" w:styleId="Kommentaariviide">
    <w:name w:val="annotation reference"/>
    <w:basedOn w:val="Liguvaikefont"/>
    <w:semiHidden/>
    <w:rsid w:val="0016535C"/>
    <w:rPr>
      <w:sz w:val="16"/>
      <w:szCs w:val="16"/>
    </w:rPr>
  </w:style>
  <w:style w:type="paragraph" w:styleId="Kommentaaritekst">
    <w:name w:val="annotation text"/>
    <w:basedOn w:val="Normaallaad"/>
    <w:semiHidden/>
    <w:rsid w:val="0016535C"/>
    <w:rPr>
      <w:sz w:val="20"/>
      <w:szCs w:val="20"/>
    </w:rPr>
  </w:style>
  <w:style w:type="paragraph" w:styleId="Kommentaariteema">
    <w:name w:val="annotation subject"/>
    <w:basedOn w:val="Kommentaaritekst"/>
    <w:next w:val="Kommentaaritekst"/>
    <w:semiHidden/>
    <w:rsid w:val="0016535C"/>
    <w:rPr>
      <w:b/>
      <w:bCs/>
    </w:rPr>
  </w:style>
  <w:style w:type="paragraph" w:styleId="Jalus">
    <w:name w:val="footer"/>
    <w:basedOn w:val="Normaallaad"/>
    <w:rsid w:val="00352A8A"/>
    <w:pPr>
      <w:tabs>
        <w:tab w:val="center" w:pos="4320"/>
        <w:tab w:val="right" w:pos="8640"/>
      </w:tabs>
    </w:pPr>
  </w:style>
  <w:style w:type="paragraph" w:styleId="Pealdis">
    <w:name w:val="caption"/>
    <w:basedOn w:val="Normaallaad"/>
    <w:next w:val="Normaallaad"/>
    <w:qFormat/>
    <w:rsid w:val="00AD76FB"/>
    <w:pPr>
      <w:framePr w:w="4423" w:h="1191" w:hRule="exact" w:wrap="around" w:vAnchor="page" w:hAnchor="page" w:x="6918" w:y="1702"/>
      <w:pBdr>
        <w:top w:val="single" w:sz="6" w:space="1" w:color="auto"/>
        <w:left w:val="single" w:sz="6" w:space="1" w:color="auto"/>
        <w:bottom w:val="single" w:sz="6" w:space="1" w:color="auto"/>
        <w:right w:val="single" w:sz="6" w:space="1" w:color="auto"/>
      </w:pBdr>
    </w:pPr>
    <w:rPr>
      <w:rFonts w:ascii="Arial" w:hAnsi="Arial" w:cs="Arial"/>
      <w:b/>
      <w:bCs/>
      <w:spacing w:val="2"/>
      <w:position w:val="6"/>
      <w:sz w:val="17"/>
      <w:szCs w:val="20"/>
    </w:rPr>
  </w:style>
  <w:style w:type="paragraph" w:styleId="Loendilik">
    <w:name w:val="List Paragraph"/>
    <w:basedOn w:val="Normaallaad"/>
    <w:uiPriority w:val="34"/>
    <w:qFormat/>
    <w:rsid w:val="006B08F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800709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riigiteataja.ee/akt/130122010013?leiaKehtiv"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iliku\AppData\Local\Microsoft\Windows\Temporary%20Internet%20Files\Content.IE5\IF94KF42\&#252;rituse%20korraldamine%20riigimetsa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ürituse korraldamine riigimetsas</Template>
  <TotalTime>34</TotalTime>
  <Pages>6</Pages>
  <Words>1106</Words>
  <Characters>8940</Characters>
  <Application>Microsoft Office Word</Application>
  <DocSecurity>0</DocSecurity>
  <Lines>74</Lines>
  <Paragraphs>20</Paragraphs>
  <ScaleCrop>false</ScaleCrop>
  <HeadingPairs>
    <vt:vector size="4" baseType="variant">
      <vt:variant>
        <vt:lpstr>Tiitel</vt:lpstr>
      </vt:variant>
      <vt:variant>
        <vt:i4>1</vt:i4>
      </vt:variant>
      <vt:variant>
        <vt:lpstr>Title</vt:lpstr>
      </vt:variant>
      <vt:variant>
        <vt:i4>1</vt:i4>
      </vt:variant>
    </vt:vector>
  </HeadingPairs>
  <TitlesOfParts>
    <vt:vector size="2" baseType="lpstr">
      <vt:lpstr>LEPING</vt:lpstr>
      <vt:lpstr>LEPING</vt:lpstr>
    </vt:vector>
  </TitlesOfParts>
  <Company>Riigimetsa  Majandamise Keskus</Company>
  <LinksUpToDate>false</LinksUpToDate>
  <CharactersWithSpaces>10026</CharactersWithSpaces>
  <SharedDoc>false</SharedDoc>
  <HLinks>
    <vt:vector size="6" baseType="variant">
      <vt:variant>
        <vt:i4>6225941</vt:i4>
      </vt:variant>
      <vt:variant>
        <vt:i4>0</vt:i4>
      </vt:variant>
      <vt:variant>
        <vt:i4>0</vt:i4>
      </vt:variant>
      <vt:variant>
        <vt:i4>5</vt:i4>
      </vt:variant>
      <vt:variant>
        <vt:lpwstr>https://www.riigiteataja.ee/akt/130122010013</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LEPING</dc:title>
  <dc:creator>RMK</dc:creator>
  <cp:lastModifiedBy>Üllar Soonik</cp:lastModifiedBy>
  <cp:revision>5</cp:revision>
  <cp:lastPrinted>2008-01-18T05:44:00Z</cp:lastPrinted>
  <dcterms:created xsi:type="dcterms:W3CDTF">2016-06-01T10:47:00Z</dcterms:created>
  <dcterms:modified xsi:type="dcterms:W3CDTF">2016-06-06T06:55:00Z</dcterms:modified>
</cp:coreProperties>
</file>